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2EC358" w14:textId="7530C602" w:rsidR="00966E7E" w:rsidRPr="00006A8E" w:rsidRDefault="005168A0" w:rsidP="005168A0">
      <w:pPr>
        <w:spacing w:line="380" w:lineRule="exact"/>
        <w:jc w:val="center"/>
        <w:rPr>
          <w:rFonts w:ascii="Arial" w:eastAsia="微软雅黑" w:hAnsi="Arial" w:cs="Arial"/>
          <w:b/>
          <w:bCs/>
          <w:kern w:val="0"/>
          <w:sz w:val="28"/>
          <w:szCs w:val="28"/>
        </w:rPr>
      </w:pPr>
      <w:bookmarkStart w:id="0" w:name="OLE_LINK10"/>
      <w:bookmarkStart w:id="1" w:name="OLE_LINK4"/>
      <w:bookmarkStart w:id="2" w:name="OLE_LINK5"/>
      <w:bookmarkStart w:id="3" w:name="OLE_LINK6"/>
      <w:bookmarkStart w:id="4" w:name="OLE_LINK7"/>
      <w:bookmarkStart w:id="5" w:name="OLE_LINK8"/>
      <w:bookmarkStart w:id="6" w:name="OLE_LINK9"/>
      <w:r w:rsidRPr="007D3000">
        <w:rPr>
          <w:rFonts w:ascii="Arial" w:eastAsia="微软雅黑" w:hAnsi="Arial" w:cs="Arial"/>
          <w:b/>
          <w:bCs/>
          <w:kern w:val="0"/>
          <w:sz w:val="28"/>
          <w:szCs w:val="28"/>
        </w:rPr>
        <w:t>ROE Visual</w:t>
      </w:r>
      <w:r w:rsidR="00416D02">
        <w:rPr>
          <w:rFonts w:ascii="Arial" w:eastAsia="微软雅黑" w:hAnsi="Arial" w:cs="Arial"/>
          <w:b/>
          <w:bCs/>
          <w:kern w:val="0"/>
          <w:sz w:val="28"/>
          <w:szCs w:val="28"/>
        </w:rPr>
        <w:t xml:space="preserve"> </w:t>
      </w:r>
      <w:r w:rsidR="00E055B2">
        <w:rPr>
          <w:rFonts w:ascii="Arial" w:eastAsia="微软雅黑" w:hAnsi="Arial" w:cs="Arial"/>
          <w:b/>
          <w:bCs/>
          <w:kern w:val="0"/>
          <w:sz w:val="28"/>
          <w:szCs w:val="28"/>
        </w:rPr>
        <w:t xml:space="preserve">Honored </w:t>
      </w:r>
      <w:r w:rsidR="00DF28FB">
        <w:rPr>
          <w:rFonts w:ascii="Arial" w:eastAsia="微软雅黑" w:hAnsi="Arial" w:cs="Arial"/>
          <w:b/>
          <w:bCs/>
          <w:kern w:val="0"/>
          <w:sz w:val="28"/>
          <w:szCs w:val="28"/>
        </w:rPr>
        <w:t xml:space="preserve">at </w:t>
      </w:r>
      <w:r w:rsidR="00416D02">
        <w:rPr>
          <w:rFonts w:ascii="Arial" w:eastAsia="微软雅黑" w:hAnsi="Arial" w:cs="Arial"/>
          <w:b/>
          <w:bCs/>
          <w:kern w:val="0"/>
          <w:sz w:val="28"/>
          <w:szCs w:val="28"/>
        </w:rPr>
        <w:t>the 20</w:t>
      </w:r>
      <w:r w:rsidR="00416D02" w:rsidRPr="00416D02">
        <w:rPr>
          <w:rFonts w:ascii="Arial" w:eastAsia="微软雅黑" w:hAnsi="Arial" w:cs="Arial"/>
          <w:b/>
          <w:bCs/>
          <w:kern w:val="0"/>
          <w:sz w:val="28"/>
          <w:szCs w:val="28"/>
          <w:vertAlign w:val="superscript"/>
        </w:rPr>
        <w:t>th</w:t>
      </w:r>
      <w:r w:rsidR="00416D02">
        <w:rPr>
          <w:rFonts w:ascii="Arial" w:eastAsia="微软雅黑" w:hAnsi="Arial" w:cs="Arial"/>
          <w:b/>
          <w:bCs/>
          <w:kern w:val="0"/>
          <w:sz w:val="28"/>
          <w:szCs w:val="28"/>
        </w:rPr>
        <w:t xml:space="preserve"> Annual </w:t>
      </w:r>
      <w:proofErr w:type="spellStart"/>
      <w:r w:rsidR="00416D02">
        <w:rPr>
          <w:rFonts w:ascii="Arial" w:eastAsia="微软雅黑" w:hAnsi="Arial" w:cs="Arial"/>
          <w:b/>
          <w:bCs/>
          <w:kern w:val="0"/>
          <w:sz w:val="28"/>
          <w:szCs w:val="28"/>
        </w:rPr>
        <w:t>Parnelli</w:t>
      </w:r>
      <w:proofErr w:type="spellEnd"/>
      <w:r w:rsidR="00416D02">
        <w:rPr>
          <w:rFonts w:ascii="Arial" w:eastAsia="微软雅黑" w:hAnsi="Arial" w:cs="Arial"/>
          <w:b/>
          <w:bCs/>
          <w:kern w:val="0"/>
          <w:sz w:val="28"/>
          <w:szCs w:val="28"/>
        </w:rPr>
        <w:t xml:space="preserve"> Awards </w:t>
      </w:r>
    </w:p>
    <w:p w14:paraId="4BEF8C74" w14:textId="7AC7C2CE" w:rsidR="00F90502" w:rsidRPr="00B54E41" w:rsidRDefault="00B54E41" w:rsidP="00B54E41">
      <w:pPr>
        <w:spacing w:line="300" w:lineRule="exact"/>
        <w:jc w:val="center"/>
        <w:rPr>
          <w:rFonts w:ascii="Myriad Pro" w:hAnsi="Myriad Pro"/>
          <w:kern w:val="0"/>
          <w:sz w:val="28"/>
          <w:szCs w:val="28"/>
        </w:rPr>
      </w:pPr>
      <w:r w:rsidRPr="00B54E41">
        <w:rPr>
          <w:rFonts w:ascii="Myriad Pro" w:hAnsi="Myriad Pro"/>
          <w:kern w:val="0"/>
          <w:sz w:val="28"/>
          <w:szCs w:val="28"/>
        </w:rPr>
        <w:t xml:space="preserve">Black Pearl BP2V2 </w:t>
      </w:r>
      <w:r w:rsidR="00DF28FB">
        <w:rPr>
          <w:rFonts w:ascii="Myriad Pro" w:hAnsi="Myriad Pro"/>
          <w:kern w:val="0"/>
          <w:sz w:val="28"/>
          <w:szCs w:val="28"/>
        </w:rPr>
        <w:t xml:space="preserve">LED </w:t>
      </w:r>
      <w:r w:rsidRPr="00B54E41">
        <w:rPr>
          <w:rFonts w:ascii="Myriad Pro" w:hAnsi="Myriad Pro"/>
          <w:kern w:val="0"/>
          <w:sz w:val="28"/>
          <w:szCs w:val="28"/>
        </w:rPr>
        <w:t>Panels</w:t>
      </w:r>
      <w:r w:rsidR="00DF28FB">
        <w:rPr>
          <w:rFonts w:ascii="Myriad Pro" w:hAnsi="Myriad Pro"/>
          <w:kern w:val="0"/>
          <w:sz w:val="28"/>
          <w:szCs w:val="28"/>
        </w:rPr>
        <w:t xml:space="preserve"> Receive the </w:t>
      </w:r>
      <w:r w:rsidR="00DF28FB" w:rsidRPr="00B54E41">
        <w:rPr>
          <w:rFonts w:ascii="Myriad Pro" w:hAnsi="Myriad Pro"/>
          <w:kern w:val="0"/>
          <w:sz w:val="28"/>
          <w:szCs w:val="28"/>
        </w:rPr>
        <w:t xml:space="preserve">Indispensable Technology Award </w:t>
      </w:r>
    </w:p>
    <w:p w14:paraId="7DE9CD72" w14:textId="77777777" w:rsidR="00B54E41" w:rsidRPr="00006A8E" w:rsidRDefault="00B54E41" w:rsidP="00F90502">
      <w:pPr>
        <w:spacing w:line="300" w:lineRule="exact"/>
        <w:jc w:val="center"/>
        <w:rPr>
          <w:rFonts w:ascii="Myriad Pro" w:hAnsi="Myriad Pro"/>
          <w:b/>
          <w:bCs/>
          <w:kern w:val="0"/>
          <w:sz w:val="28"/>
          <w:szCs w:val="28"/>
        </w:rPr>
      </w:pPr>
    </w:p>
    <w:p w14:paraId="1AAD3A2C" w14:textId="2F86E5F7" w:rsidR="00C27456" w:rsidRPr="001B7F9D" w:rsidRDefault="00006A8E" w:rsidP="00006A8E">
      <w:pPr>
        <w:spacing w:line="300" w:lineRule="exact"/>
        <w:rPr>
          <w:rFonts w:ascii="Myriad Pro" w:hAnsi="Myriad Pro"/>
          <w:kern w:val="0"/>
          <w:sz w:val="24"/>
          <w:szCs w:val="24"/>
        </w:rPr>
      </w:pPr>
      <w:r w:rsidRPr="001B7F9D">
        <w:rPr>
          <w:rFonts w:ascii="Myriad Pro" w:hAnsi="Myriad Pro"/>
          <w:b/>
          <w:bCs/>
          <w:kern w:val="0"/>
          <w:sz w:val="24"/>
          <w:szCs w:val="24"/>
        </w:rPr>
        <w:t>Chatsworth, USA</w:t>
      </w:r>
      <w:r w:rsidR="00E14ED0" w:rsidRPr="001B7F9D">
        <w:rPr>
          <w:rFonts w:ascii="Myriad Pro" w:hAnsi="Myriad Pro"/>
          <w:b/>
          <w:bCs/>
          <w:kern w:val="0"/>
          <w:sz w:val="24"/>
          <w:szCs w:val="24"/>
        </w:rPr>
        <w:t xml:space="preserve"> (</w:t>
      </w:r>
      <w:r w:rsidRPr="001B7F9D">
        <w:rPr>
          <w:rFonts w:ascii="Myriad Pro" w:hAnsi="Myriad Pro" w:hint="eastAsia"/>
          <w:b/>
          <w:bCs/>
          <w:kern w:val="0"/>
          <w:sz w:val="24"/>
          <w:szCs w:val="24"/>
        </w:rPr>
        <w:t>June</w:t>
      </w:r>
      <w:r w:rsidRPr="001B7F9D">
        <w:rPr>
          <w:rFonts w:ascii="Myriad Pro" w:hAnsi="Myriad Pro"/>
          <w:b/>
          <w:bCs/>
          <w:kern w:val="0"/>
          <w:sz w:val="24"/>
          <w:szCs w:val="24"/>
        </w:rPr>
        <w:t xml:space="preserve"> </w:t>
      </w:r>
      <w:r w:rsidR="00E14ED0" w:rsidRPr="001B7F9D">
        <w:rPr>
          <w:rFonts w:ascii="Myriad Pro" w:hAnsi="Myriad Pro"/>
          <w:b/>
          <w:bCs/>
          <w:kern w:val="0"/>
          <w:sz w:val="24"/>
          <w:szCs w:val="24"/>
        </w:rPr>
        <w:t>202</w:t>
      </w:r>
      <w:r w:rsidR="00743CFB" w:rsidRPr="001B7F9D">
        <w:rPr>
          <w:rFonts w:ascii="Myriad Pro" w:hAnsi="Myriad Pro"/>
          <w:b/>
          <w:bCs/>
          <w:kern w:val="0"/>
          <w:sz w:val="24"/>
          <w:szCs w:val="24"/>
        </w:rPr>
        <w:t>2</w:t>
      </w:r>
      <w:r w:rsidR="00E14ED0" w:rsidRPr="001B7F9D">
        <w:rPr>
          <w:rFonts w:ascii="Myriad Pro" w:hAnsi="Myriad Pro"/>
          <w:b/>
          <w:bCs/>
          <w:kern w:val="0"/>
          <w:sz w:val="24"/>
          <w:szCs w:val="24"/>
        </w:rPr>
        <w:t>)</w:t>
      </w:r>
      <w:r w:rsidR="00455E1A" w:rsidRPr="001B7F9D">
        <w:rPr>
          <w:rFonts w:ascii="Myriad Pro" w:hAnsi="Myriad Pro"/>
          <w:b/>
          <w:bCs/>
          <w:kern w:val="0"/>
          <w:sz w:val="24"/>
          <w:szCs w:val="24"/>
        </w:rPr>
        <w:t xml:space="preserve"> –</w:t>
      </w:r>
      <w:bookmarkEnd w:id="0"/>
      <w:r w:rsidR="0005362C" w:rsidRPr="001B7F9D">
        <w:rPr>
          <w:rFonts w:ascii="Myriad Pro" w:hAnsi="Myriad Pro"/>
          <w:b/>
          <w:bCs/>
          <w:kern w:val="0"/>
          <w:sz w:val="24"/>
          <w:szCs w:val="24"/>
        </w:rPr>
        <w:t xml:space="preserve"> </w:t>
      </w:r>
      <w:r w:rsidR="007F6695" w:rsidRPr="001B7F9D">
        <w:rPr>
          <w:rFonts w:ascii="Myriad Pro" w:hAnsi="Myriad Pro"/>
          <w:kern w:val="0"/>
          <w:sz w:val="24"/>
          <w:szCs w:val="24"/>
        </w:rPr>
        <w:t>Presented by FOH and PLSN, t</w:t>
      </w:r>
      <w:r w:rsidR="0005362C" w:rsidRPr="001B7F9D">
        <w:rPr>
          <w:rFonts w:ascii="Myriad Pro" w:hAnsi="Myriad Pro"/>
          <w:kern w:val="0"/>
          <w:sz w:val="24"/>
          <w:szCs w:val="24"/>
        </w:rPr>
        <w:t xml:space="preserve">he </w:t>
      </w:r>
      <w:r w:rsidR="00081A67" w:rsidRPr="001B7F9D">
        <w:rPr>
          <w:rFonts w:ascii="Myriad Pro" w:hAnsi="Myriad Pro"/>
          <w:kern w:val="0"/>
          <w:sz w:val="24"/>
          <w:szCs w:val="24"/>
        </w:rPr>
        <w:t xml:space="preserve">20th Annual </w:t>
      </w:r>
      <w:proofErr w:type="spellStart"/>
      <w:r w:rsidR="00081A67" w:rsidRPr="001B7F9D">
        <w:rPr>
          <w:rFonts w:ascii="Myriad Pro" w:hAnsi="Myriad Pro"/>
          <w:kern w:val="0"/>
          <w:sz w:val="24"/>
          <w:szCs w:val="24"/>
        </w:rPr>
        <w:t>Parnelli</w:t>
      </w:r>
      <w:proofErr w:type="spellEnd"/>
      <w:r w:rsidR="00081A67" w:rsidRPr="001B7F9D">
        <w:rPr>
          <w:rFonts w:ascii="Myriad Pro" w:hAnsi="Myriad Pro"/>
          <w:kern w:val="0"/>
          <w:sz w:val="24"/>
          <w:szCs w:val="24"/>
        </w:rPr>
        <w:t xml:space="preserve"> Awards</w:t>
      </w:r>
      <w:r w:rsidR="000D4075">
        <w:rPr>
          <w:rFonts w:ascii="Myriad Pro" w:hAnsi="Myriad Pro"/>
          <w:kern w:val="0"/>
          <w:sz w:val="24"/>
          <w:szCs w:val="24"/>
        </w:rPr>
        <w:t xml:space="preserve"> </w:t>
      </w:r>
      <w:r w:rsidR="00DF28FB">
        <w:rPr>
          <w:rFonts w:ascii="Myriad Pro" w:hAnsi="Myriad Pro"/>
          <w:kern w:val="0"/>
          <w:sz w:val="24"/>
          <w:szCs w:val="24"/>
        </w:rPr>
        <w:t>returned</w:t>
      </w:r>
      <w:r w:rsidR="00081A67" w:rsidRPr="001B7F9D">
        <w:rPr>
          <w:rFonts w:ascii="Myriad Pro" w:hAnsi="Myriad Pro"/>
          <w:kern w:val="0"/>
          <w:sz w:val="24"/>
          <w:szCs w:val="24"/>
        </w:rPr>
        <w:t xml:space="preserve"> to the 2022 NAMM </w:t>
      </w:r>
      <w:r w:rsidR="000D4075">
        <w:rPr>
          <w:rFonts w:ascii="Myriad Pro" w:hAnsi="Myriad Pro"/>
          <w:kern w:val="0"/>
          <w:sz w:val="24"/>
          <w:szCs w:val="24"/>
        </w:rPr>
        <w:t>s</w:t>
      </w:r>
      <w:r w:rsidR="00081A67" w:rsidRPr="001B7F9D">
        <w:rPr>
          <w:rFonts w:ascii="Myriad Pro" w:hAnsi="Myriad Pro"/>
          <w:kern w:val="0"/>
          <w:sz w:val="24"/>
          <w:szCs w:val="24"/>
        </w:rPr>
        <w:t>how</w:t>
      </w:r>
      <w:r w:rsidR="000D4075">
        <w:rPr>
          <w:rFonts w:ascii="Myriad Pro" w:hAnsi="Myriad Pro"/>
          <w:kern w:val="0"/>
          <w:sz w:val="24"/>
          <w:szCs w:val="24"/>
        </w:rPr>
        <w:t xml:space="preserve"> on June 3</w:t>
      </w:r>
      <w:r w:rsidR="000D4075" w:rsidRPr="00832D66">
        <w:rPr>
          <w:rFonts w:ascii="Myriad Pro" w:hAnsi="Myriad Pro"/>
          <w:kern w:val="0"/>
          <w:sz w:val="24"/>
          <w:szCs w:val="24"/>
          <w:vertAlign w:val="superscript"/>
        </w:rPr>
        <w:t>rd</w:t>
      </w:r>
      <w:r w:rsidR="000D4075">
        <w:rPr>
          <w:rFonts w:ascii="Myriad Pro" w:hAnsi="Myriad Pro"/>
          <w:kern w:val="0"/>
          <w:sz w:val="24"/>
          <w:szCs w:val="24"/>
        </w:rPr>
        <w:t xml:space="preserve"> for a special evening</w:t>
      </w:r>
      <w:r w:rsidR="00081A67" w:rsidRPr="001B7F9D">
        <w:rPr>
          <w:rFonts w:ascii="Myriad Pro" w:hAnsi="Myriad Pro"/>
          <w:kern w:val="0"/>
          <w:sz w:val="24"/>
          <w:szCs w:val="24"/>
        </w:rPr>
        <w:t xml:space="preserve">. </w:t>
      </w:r>
      <w:r w:rsidR="000D4075">
        <w:rPr>
          <w:rFonts w:ascii="Myriad Pro" w:hAnsi="Myriad Pro"/>
          <w:kern w:val="0"/>
          <w:sz w:val="24"/>
          <w:szCs w:val="24"/>
        </w:rPr>
        <w:t>Among those honored at the awards was ROE Visual which won</w:t>
      </w:r>
      <w:r w:rsidR="00081A67" w:rsidRPr="001B7F9D">
        <w:rPr>
          <w:rFonts w:ascii="Myriad Pro" w:hAnsi="Myriad Pro"/>
          <w:kern w:val="0"/>
          <w:sz w:val="24"/>
          <w:szCs w:val="24"/>
        </w:rPr>
        <w:t xml:space="preserve"> the Indispensable Technology (IT) Award</w:t>
      </w:r>
      <w:r w:rsidR="00773F7B" w:rsidRPr="001B7F9D">
        <w:rPr>
          <w:rFonts w:ascii="Myriad Pro" w:hAnsi="Myriad Pro"/>
          <w:kern w:val="0"/>
          <w:sz w:val="24"/>
          <w:szCs w:val="24"/>
        </w:rPr>
        <w:t>, Video for its Black Pearl BP2V2 LED panel</w:t>
      </w:r>
      <w:r w:rsidR="00AC60A2">
        <w:rPr>
          <w:rFonts w:ascii="Myriad Pro" w:hAnsi="Myriad Pro"/>
          <w:kern w:val="0"/>
          <w:sz w:val="24"/>
          <w:szCs w:val="24"/>
        </w:rPr>
        <w:t>. Thereby</w:t>
      </w:r>
      <w:r w:rsidR="00773F7B" w:rsidRPr="001B7F9D">
        <w:rPr>
          <w:rFonts w:ascii="Myriad Pro" w:hAnsi="Myriad Pro"/>
          <w:kern w:val="0"/>
          <w:sz w:val="24"/>
          <w:szCs w:val="24"/>
        </w:rPr>
        <w:t xml:space="preserve"> mark</w:t>
      </w:r>
      <w:r w:rsidR="000D4075">
        <w:rPr>
          <w:rFonts w:ascii="Myriad Pro" w:hAnsi="Myriad Pro"/>
          <w:kern w:val="0"/>
          <w:sz w:val="24"/>
          <w:szCs w:val="24"/>
        </w:rPr>
        <w:t>ing</w:t>
      </w:r>
      <w:r w:rsidR="00DA7A72">
        <w:rPr>
          <w:rFonts w:ascii="Myriad Pro" w:hAnsi="Myriad Pro"/>
          <w:kern w:val="0"/>
          <w:sz w:val="24"/>
          <w:szCs w:val="24"/>
        </w:rPr>
        <w:t xml:space="preserve"> another year of </w:t>
      </w:r>
      <w:r w:rsidR="00773F7B" w:rsidRPr="001B7F9D">
        <w:rPr>
          <w:rFonts w:ascii="Myriad Pro" w:hAnsi="Myriad Pro"/>
          <w:kern w:val="0"/>
          <w:sz w:val="24"/>
          <w:szCs w:val="24"/>
        </w:rPr>
        <w:t xml:space="preserve">industry recognition </w:t>
      </w:r>
      <w:r w:rsidR="00AC60A2">
        <w:rPr>
          <w:rFonts w:ascii="Myriad Pro" w:hAnsi="Myriad Pro"/>
          <w:kern w:val="0"/>
          <w:sz w:val="24"/>
          <w:szCs w:val="24"/>
        </w:rPr>
        <w:t>for</w:t>
      </w:r>
      <w:r w:rsidR="00AC60A2" w:rsidRPr="001B7F9D">
        <w:rPr>
          <w:rFonts w:ascii="Myriad Pro" w:hAnsi="Myriad Pro"/>
          <w:kern w:val="0"/>
          <w:sz w:val="24"/>
          <w:szCs w:val="24"/>
        </w:rPr>
        <w:t xml:space="preserve"> </w:t>
      </w:r>
      <w:r w:rsidR="00D32D21" w:rsidRPr="001B7F9D">
        <w:rPr>
          <w:rFonts w:ascii="Myriad Pro" w:hAnsi="Myriad Pro"/>
          <w:kern w:val="0"/>
          <w:sz w:val="24"/>
          <w:szCs w:val="24"/>
        </w:rPr>
        <w:t>the company’s</w:t>
      </w:r>
      <w:r w:rsidR="00773F7B" w:rsidRPr="001B7F9D">
        <w:rPr>
          <w:rFonts w:ascii="Myriad Pro" w:hAnsi="Myriad Pro"/>
          <w:kern w:val="0"/>
          <w:sz w:val="24"/>
          <w:szCs w:val="24"/>
        </w:rPr>
        <w:t xml:space="preserve"> leading position in LED displays.</w:t>
      </w:r>
    </w:p>
    <w:p w14:paraId="05120835" w14:textId="1FD19A38" w:rsidR="00D32D21" w:rsidRPr="001B7F9D" w:rsidRDefault="00D32D21" w:rsidP="00006A8E">
      <w:pPr>
        <w:spacing w:line="300" w:lineRule="exact"/>
        <w:rPr>
          <w:rFonts w:ascii="Myriad Pro" w:hAnsi="Myriad Pro"/>
          <w:kern w:val="0"/>
          <w:sz w:val="24"/>
          <w:szCs w:val="24"/>
        </w:rPr>
      </w:pPr>
    </w:p>
    <w:p w14:paraId="47161C54" w14:textId="65311396" w:rsidR="00D32D21" w:rsidRPr="001B7F9D" w:rsidRDefault="00D32D21" w:rsidP="00006A8E">
      <w:pPr>
        <w:spacing w:line="300" w:lineRule="exact"/>
        <w:rPr>
          <w:rFonts w:ascii="Myriad Pro" w:hAnsi="Myriad Pro"/>
          <w:kern w:val="0"/>
          <w:sz w:val="24"/>
          <w:szCs w:val="24"/>
        </w:rPr>
      </w:pPr>
      <w:r w:rsidRPr="001B7F9D">
        <w:rPr>
          <w:rFonts w:ascii="Myriad Pro" w:hAnsi="Myriad Pro" w:hint="eastAsia"/>
          <w:kern w:val="0"/>
          <w:sz w:val="24"/>
          <w:szCs w:val="24"/>
        </w:rPr>
        <w:t>A</w:t>
      </w:r>
      <w:r w:rsidRPr="001B7F9D">
        <w:rPr>
          <w:rFonts w:ascii="Myriad Pro" w:hAnsi="Myriad Pro"/>
          <w:kern w:val="0"/>
          <w:sz w:val="24"/>
          <w:szCs w:val="24"/>
        </w:rPr>
        <w:t xml:space="preserve">s the industry’s highest honor for live event professionals, the </w:t>
      </w:r>
      <w:r w:rsidR="00A47FB6">
        <w:rPr>
          <w:rFonts w:ascii="Myriad Pro" w:hAnsi="Myriad Pro"/>
          <w:kern w:val="0"/>
          <w:sz w:val="24"/>
          <w:szCs w:val="24"/>
        </w:rPr>
        <w:t>a</w:t>
      </w:r>
      <w:r w:rsidR="00625AAA" w:rsidRPr="001B7F9D">
        <w:rPr>
          <w:rFonts w:ascii="Myriad Pro" w:hAnsi="Myriad Pro"/>
          <w:kern w:val="0"/>
          <w:sz w:val="24"/>
          <w:szCs w:val="24"/>
        </w:rPr>
        <w:t xml:space="preserve">ward </w:t>
      </w:r>
      <w:r w:rsidR="00AC60A2">
        <w:rPr>
          <w:rFonts w:ascii="Myriad Pro" w:hAnsi="Myriad Pro"/>
          <w:kern w:val="0"/>
          <w:sz w:val="24"/>
          <w:szCs w:val="24"/>
        </w:rPr>
        <w:t xml:space="preserve">show </w:t>
      </w:r>
      <w:r w:rsidRPr="001B7F9D">
        <w:rPr>
          <w:rFonts w:ascii="Myriad Pro" w:hAnsi="Myriad Pro"/>
          <w:kern w:val="0"/>
          <w:sz w:val="24"/>
          <w:szCs w:val="24"/>
        </w:rPr>
        <w:t>brings out th</w:t>
      </w:r>
      <w:r w:rsidR="00AE1F07">
        <w:rPr>
          <w:rFonts w:ascii="Myriad Pro" w:hAnsi="Myriad Pro"/>
          <w:kern w:val="0"/>
          <w:sz w:val="24"/>
          <w:szCs w:val="24"/>
        </w:rPr>
        <w:t>e</w:t>
      </w:r>
      <w:r w:rsidRPr="001B7F9D">
        <w:rPr>
          <w:rFonts w:ascii="Myriad Pro" w:hAnsi="Myriad Pro"/>
          <w:kern w:val="0"/>
          <w:sz w:val="24"/>
          <w:szCs w:val="24"/>
        </w:rPr>
        <w:t xml:space="preserve"> pioneering, influential professionals and their contributions, honoring individuals, companies, and game-changing products. </w:t>
      </w:r>
      <w:r w:rsidR="00625AAA" w:rsidRPr="001B7F9D">
        <w:rPr>
          <w:rFonts w:ascii="Myriad Pro" w:hAnsi="Myriad Pro"/>
          <w:kern w:val="0"/>
          <w:sz w:val="24"/>
          <w:szCs w:val="24"/>
        </w:rPr>
        <w:t>The award</w:t>
      </w:r>
      <w:r w:rsidR="00A279F5">
        <w:rPr>
          <w:rFonts w:ascii="Myriad Pro" w:hAnsi="Myriad Pro"/>
          <w:kern w:val="0"/>
          <w:sz w:val="24"/>
          <w:szCs w:val="24"/>
        </w:rPr>
        <w:t>s</w:t>
      </w:r>
      <w:r w:rsidR="00625AAA" w:rsidRPr="001B7F9D">
        <w:rPr>
          <w:rFonts w:ascii="Myriad Pro" w:hAnsi="Myriad Pro"/>
          <w:kern w:val="0"/>
          <w:sz w:val="24"/>
          <w:szCs w:val="24"/>
        </w:rPr>
        <w:t xml:space="preserve"> </w:t>
      </w:r>
      <w:r w:rsidR="00A279F5">
        <w:rPr>
          <w:rFonts w:ascii="Myriad Pro" w:hAnsi="Myriad Pro"/>
          <w:kern w:val="0"/>
          <w:sz w:val="24"/>
          <w:szCs w:val="24"/>
        </w:rPr>
        <w:t>are</w:t>
      </w:r>
      <w:r w:rsidR="00625AAA" w:rsidRPr="001B7F9D">
        <w:rPr>
          <w:rFonts w:ascii="Myriad Pro" w:hAnsi="Myriad Pro"/>
          <w:kern w:val="0"/>
          <w:sz w:val="24"/>
          <w:szCs w:val="24"/>
        </w:rPr>
        <w:t xml:space="preserve"> truly the “Oscar®” of the Live Event Industry.</w:t>
      </w:r>
      <w:r w:rsidR="00EC17BF">
        <w:rPr>
          <w:rFonts w:ascii="Myriad Pro" w:hAnsi="Myriad Pro"/>
          <w:kern w:val="0"/>
          <w:sz w:val="24"/>
          <w:szCs w:val="24"/>
        </w:rPr>
        <w:t xml:space="preserve"> </w:t>
      </w:r>
    </w:p>
    <w:p w14:paraId="621A3415" w14:textId="224CE75E" w:rsidR="00D32D21" w:rsidRPr="00A279F5" w:rsidRDefault="00D32D21" w:rsidP="00006A8E">
      <w:pPr>
        <w:spacing w:line="300" w:lineRule="exact"/>
        <w:rPr>
          <w:rFonts w:ascii="Myriad Pro" w:hAnsi="Myriad Pro"/>
          <w:kern w:val="0"/>
          <w:sz w:val="24"/>
          <w:szCs w:val="24"/>
        </w:rPr>
      </w:pPr>
    </w:p>
    <w:p w14:paraId="7B54BD8A" w14:textId="1A8FBAC6" w:rsidR="00D32D21" w:rsidRPr="001B7F9D" w:rsidRDefault="002F6632" w:rsidP="00006A8E">
      <w:pPr>
        <w:spacing w:line="300" w:lineRule="exact"/>
        <w:rPr>
          <w:rFonts w:ascii="Arial" w:hAnsi="Arial" w:cs="Arial"/>
          <w:b/>
          <w:bCs/>
          <w:kern w:val="0"/>
          <w:sz w:val="28"/>
          <w:szCs w:val="28"/>
        </w:rPr>
      </w:pPr>
      <w:r w:rsidRPr="001B7F9D">
        <w:rPr>
          <w:rFonts w:ascii="Myriad Pro" w:hAnsi="Myriad Pro"/>
          <w:kern w:val="0"/>
          <w:sz w:val="24"/>
          <w:szCs w:val="24"/>
        </w:rPr>
        <w:t xml:space="preserve">ROE Visual </w:t>
      </w:r>
      <w:r w:rsidR="00D13706">
        <w:rPr>
          <w:rFonts w:ascii="Myriad Pro" w:hAnsi="Myriad Pro"/>
          <w:kern w:val="0"/>
          <w:sz w:val="24"/>
          <w:szCs w:val="24"/>
        </w:rPr>
        <w:t>LED products</w:t>
      </w:r>
      <w:r w:rsidRPr="001B7F9D">
        <w:rPr>
          <w:rFonts w:ascii="Myriad Pro" w:hAnsi="Myriad Pro"/>
          <w:kern w:val="0"/>
          <w:sz w:val="24"/>
          <w:szCs w:val="24"/>
        </w:rPr>
        <w:t xml:space="preserve"> ha</w:t>
      </w:r>
      <w:r w:rsidR="00D13706">
        <w:rPr>
          <w:rFonts w:ascii="Myriad Pro" w:hAnsi="Myriad Pro"/>
          <w:kern w:val="0"/>
          <w:sz w:val="24"/>
          <w:szCs w:val="24"/>
        </w:rPr>
        <w:t>ve</w:t>
      </w:r>
      <w:r w:rsidRPr="001B7F9D">
        <w:rPr>
          <w:rFonts w:ascii="Myriad Pro" w:hAnsi="Myriad Pro"/>
          <w:kern w:val="0"/>
          <w:sz w:val="24"/>
          <w:szCs w:val="24"/>
        </w:rPr>
        <w:t xml:space="preserve"> achieved </w:t>
      </w:r>
      <w:r w:rsidR="00DF28FB">
        <w:rPr>
          <w:rFonts w:ascii="Myriad Pro" w:hAnsi="Myriad Pro"/>
          <w:kern w:val="0"/>
          <w:sz w:val="24"/>
          <w:szCs w:val="24"/>
        </w:rPr>
        <w:t>outstanding</w:t>
      </w:r>
      <w:r w:rsidRPr="001B7F9D">
        <w:rPr>
          <w:rFonts w:ascii="Myriad Pro" w:hAnsi="Myriad Pro"/>
          <w:kern w:val="0"/>
          <w:sz w:val="24"/>
          <w:szCs w:val="24"/>
        </w:rPr>
        <w:t xml:space="preserve"> results in </w:t>
      </w:r>
      <w:r w:rsidR="00A4480D">
        <w:rPr>
          <w:rFonts w:ascii="Myriad Pro" w:hAnsi="Myriad Pro"/>
          <w:kern w:val="0"/>
          <w:sz w:val="24"/>
          <w:szCs w:val="24"/>
        </w:rPr>
        <w:t>various</w:t>
      </w:r>
      <w:r w:rsidR="008A4509">
        <w:rPr>
          <w:rFonts w:ascii="Myriad Pro" w:hAnsi="Myriad Pro"/>
          <w:kern w:val="0"/>
          <w:sz w:val="24"/>
          <w:szCs w:val="24"/>
        </w:rPr>
        <w:t xml:space="preserve"> </w:t>
      </w:r>
      <w:r w:rsidR="00AC60A2">
        <w:rPr>
          <w:rFonts w:ascii="Myriad Pro" w:hAnsi="Myriad Pro"/>
          <w:kern w:val="0"/>
          <w:sz w:val="24"/>
          <w:szCs w:val="24"/>
        </w:rPr>
        <w:t>technical</w:t>
      </w:r>
      <w:r w:rsidR="00AC60A2" w:rsidRPr="001B7F9D">
        <w:rPr>
          <w:rFonts w:ascii="Myriad Pro" w:hAnsi="Myriad Pro"/>
          <w:kern w:val="0"/>
          <w:sz w:val="24"/>
          <w:szCs w:val="24"/>
        </w:rPr>
        <w:t xml:space="preserve"> </w:t>
      </w:r>
      <w:r w:rsidRPr="001B7F9D">
        <w:rPr>
          <w:rFonts w:ascii="Myriad Pro" w:hAnsi="Myriad Pro"/>
          <w:kern w:val="0"/>
          <w:sz w:val="24"/>
          <w:szCs w:val="24"/>
        </w:rPr>
        <w:t>awards</w:t>
      </w:r>
      <w:r w:rsidR="00AE1F07">
        <w:rPr>
          <w:rFonts w:ascii="Myriad Pro" w:hAnsi="Myriad Pro"/>
          <w:kern w:val="0"/>
          <w:sz w:val="24"/>
          <w:szCs w:val="24"/>
        </w:rPr>
        <w:t xml:space="preserve"> as of late</w:t>
      </w:r>
      <w:r w:rsidRPr="001B7F9D">
        <w:rPr>
          <w:rFonts w:ascii="Myriad Pro" w:hAnsi="Myriad Pro"/>
          <w:kern w:val="0"/>
          <w:sz w:val="24"/>
          <w:szCs w:val="24"/>
        </w:rPr>
        <w:t xml:space="preserve">, including </w:t>
      </w:r>
      <w:r w:rsidR="00A4480D">
        <w:rPr>
          <w:rFonts w:ascii="Myriad Pro" w:hAnsi="Myriad Pro"/>
          <w:kern w:val="0"/>
          <w:sz w:val="24"/>
          <w:szCs w:val="24"/>
        </w:rPr>
        <w:t xml:space="preserve">the </w:t>
      </w:r>
      <w:r w:rsidRPr="001B7F9D">
        <w:rPr>
          <w:rFonts w:ascii="Myriad Pro" w:hAnsi="Myriad Pro"/>
          <w:kern w:val="0"/>
          <w:sz w:val="24"/>
          <w:szCs w:val="24"/>
        </w:rPr>
        <w:t>Red Dot</w:t>
      </w:r>
      <w:r w:rsidR="00045937" w:rsidRPr="001B7F9D">
        <w:rPr>
          <w:rFonts w:ascii="Myriad Pro" w:hAnsi="Myriad Pro"/>
          <w:kern w:val="0"/>
          <w:sz w:val="24"/>
          <w:szCs w:val="24"/>
        </w:rPr>
        <w:t xml:space="preserve"> </w:t>
      </w:r>
      <w:r w:rsidR="00DF28FB">
        <w:rPr>
          <w:rFonts w:ascii="Myriad Pro" w:hAnsi="Myriad Pro"/>
          <w:kern w:val="0"/>
          <w:sz w:val="24"/>
          <w:szCs w:val="24"/>
        </w:rPr>
        <w:t xml:space="preserve">and </w:t>
      </w:r>
      <w:proofErr w:type="spellStart"/>
      <w:r w:rsidR="00DF28FB">
        <w:rPr>
          <w:rFonts w:ascii="Myriad Pro" w:hAnsi="Myriad Pro"/>
          <w:kern w:val="0"/>
          <w:sz w:val="24"/>
          <w:szCs w:val="24"/>
        </w:rPr>
        <w:t>iF</w:t>
      </w:r>
      <w:proofErr w:type="spellEnd"/>
      <w:r w:rsidR="00DF28FB">
        <w:rPr>
          <w:rFonts w:ascii="Myriad Pro" w:hAnsi="Myriad Pro"/>
          <w:kern w:val="0"/>
          <w:sz w:val="24"/>
          <w:szCs w:val="24"/>
        </w:rPr>
        <w:t xml:space="preserve"> Gold awards</w:t>
      </w:r>
      <w:r w:rsidR="00045937" w:rsidRPr="001B7F9D">
        <w:rPr>
          <w:rFonts w:ascii="Myriad Pro" w:hAnsi="Myriad Pro"/>
          <w:kern w:val="0"/>
          <w:sz w:val="24"/>
          <w:szCs w:val="24"/>
        </w:rPr>
        <w:t>.</w:t>
      </w:r>
      <w:r w:rsidRPr="001B7F9D">
        <w:rPr>
          <w:rFonts w:ascii="Myriad Pro" w:hAnsi="Myriad Pro"/>
          <w:kern w:val="0"/>
          <w:sz w:val="24"/>
          <w:szCs w:val="24"/>
        </w:rPr>
        <w:t xml:space="preserve"> </w:t>
      </w:r>
      <w:r w:rsidR="00D13706">
        <w:rPr>
          <w:rFonts w:ascii="Myriad Pro" w:hAnsi="Myriad Pro"/>
          <w:kern w:val="0"/>
          <w:sz w:val="24"/>
          <w:szCs w:val="24"/>
        </w:rPr>
        <w:t>F</w:t>
      </w:r>
      <w:r w:rsidR="00D13706" w:rsidRPr="001B7F9D">
        <w:rPr>
          <w:rFonts w:ascii="Myriad Pro" w:hAnsi="Myriad Pro"/>
          <w:kern w:val="0"/>
          <w:sz w:val="24"/>
          <w:szCs w:val="24"/>
        </w:rPr>
        <w:t>ollowing the Vanish series</w:t>
      </w:r>
      <w:r w:rsidR="00AE1F07">
        <w:rPr>
          <w:rFonts w:ascii="Myriad Pro" w:hAnsi="Myriad Pro"/>
          <w:kern w:val="0"/>
          <w:sz w:val="24"/>
          <w:szCs w:val="24"/>
        </w:rPr>
        <w:t>’ 20</w:t>
      </w:r>
      <w:r w:rsidR="00612D6A">
        <w:rPr>
          <w:rFonts w:ascii="Myriad Pro" w:hAnsi="Myriad Pro"/>
          <w:kern w:val="0"/>
          <w:sz w:val="24"/>
          <w:szCs w:val="24"/>
        </w:rPr>
        <w:t>20</w:t>
      </w:r>
      <w:r w:rsidR="00AE1F07">
        <w:rPr>
          <w:rFonts w:ascii="Myriad Pro" w:hAnsi="Myriad Pro"/>
          <w:kern w:val="0"/>
          <w:sz w:val="24"/>
          <w:szCs w:val="24"/>
        </w:rPr>
        <w:t xml:space="preserve"> win at the</w:t>
      </w:r>
      <w:r w:rsidR="00D13706" w:rsidRPr="001B7F9D">
        <w:rPr>
          <w:rFonts w:ascii="Myriad Pro" w:hAnsi="Myriad Pro"/>
          <w:kern w:val="0"/>
          <w:sz w:val="24"/>
          <w:szCs w:val="24"/>
        </w:rPr>
        <w:t xml:space="preserve"> </w:t>
      </w:r>
      <w:proofErr w:type="spellStart"/>
      <w:r w:rsidR="00D13706" w:rsidRPr="001B7F9D">
        <w:rPr>
          <w:rFonts w:ascii="Myriad Pro" w:hAnsi="Myriad Pro"/>
          <w:kern w:val="0"/>
          <w:sz w:val="24"/>
          <w:szCs w:val="24"/>
        </w:rPr>
        <w:t>Parnelli</w:t>
      </w:r>
      <w:proofErr w:type="spellEnd"/>
      <w:r w:rsidR="00D13706" w:rsidRPr="001B7F9D">
        <w:rPr>
          <w:rFonts w:ascii="Myriad Pro" w:hAnsi="Myriad Pro"/>
          <w:kern w:val="0"/>
          <w:sz w:val="24"/>
          <w:szCs w:val="24"/>
        </w:rPr>
        <w:t xml:space="preserve"> Awards,</w:t>
      </w:r>
      <w:r w:rsidR="00BC55BE" w:rsidRPr="001B7F9D">
        <w:rPr>
          <w:rFonts w:ascii="Myriad Pro" w:hAnsi="Myriad Pro"/>
          <w:kern w:val="0"/>
          <w:sz w:val="24"/>
          <w:szCs w:val="24"/>
        </w:rPr>
        <w:t xml:space="preserve"> </w:t>
      </w:r>
      <w:r w:rsidR="00D13706">
        <w:rPr>
          <w:rFonts w:ascii="Myriad Pro" w:hAnsi="Myriad Pro"/>
          <w:kern w:val="0"/>
          <w:sz w:val="24"/>
          <w:szCs w:val="24"/>
        </w:rPr>
        <w:t xml:space="preserve">this time, </w:t>
      </w:r>
      <w:r w:rsidR="00BC55BE" w:rsidRPr="001B7F9D">
        <w:rPr>
          <w:rFonts w:ascii="Myriad Pro" w:hAnsi="Myriad Pro"/>
          <w:kern w:val="0"/>
          <w:sz w:val="24"/>
          <w:szCs w:val="24"/>
        </w:rPr>
        <w:t>w</w:t>
      </w:r>
      <w:r w:rsidR="007F6695" w:rsidRPr="001B7F9D">
        <w:rPr>
          <w:rFonts w:ascii="Myriad Pro" w:hAnsi="Myriad Pro"/>
          <w:kern w:val="0"/>
          <w:sz w:val="24"/>
          <w:szCs w:val="24"/>
        </w:rPr>
        <w:t xml:space="preserve">ith the IT Award for the BP2V2 panel, ROE Visual adds </w:t>
      </w:r>
      <w:r w:rsidR="00612D6A">
        <w:rPr>
          <w:rFonts w:ascii="Myriad Pro" w:hAnsi="Myriad Pro"/>
          <w:kern w:val="0"/>
          <w:sz w:val="24"/>
          <w:szCs w:val="24"/>
        </w:rPr>
        <w:t xml:space="preserve">yet </w:t>
      </w:r>
      <w:r w:rsidR="007F6695" w:rsidRPr="001B7F9D">
        <w:rPr>
          <w:rFonts w:ascii="Myriad Pro" w:hAnsi="Myriad Pro"/>
          <w:kern w:val="0"/>
          <w:sz w:val="24"/>
          <w:szCs w:val="24"/>
        </w:rPr>
        <w:t xml:space="preserve">another award </w:t>
      </w:r>
      <w:r w:rsidR="00B202DF">
        <w:rPr>
          <w:rFonts w:ascii="Myriad Pro" w:hAnsi="Myriad Pro"/>
          <w:kern w:val="0"/>
          <w:sz w:val="24"/>
          <w:szCs w:val="24"/>
        </w:rPr>
        <w:t>to</w:t>
      </w:r>
      <w:r w:rsidR="007F6695" w:rsidRPr="001B7F9D">
        <w:rPr>
          <w:rFonts w:ascii="Myriad Pro" w:hAnsi="Myriad Pro"/>
          <w:kern w:val="0"/>
          <w:sz w:val="24"/>
          <w:szCs w:val="24"/>
        </w:rPr>
        <w:t xml:space="preserve"> </w:t>
      </w:r>
      <w:r w:rsidR="00BC55BE" w:rsidRPr="001B7F9D">
        <w:rPr>
          <w:rFonts w:ascii="Myriad Pro" w:hAnsi="Myriad Pro"/>
          <w:kern w:val="0"/>
          <w:sz w:val="24"/>
          <w:szCs w:val="24"/>
        </w:rPr>
        <w:t>the list</w:t>
      </w:r>
      <w:r w:rsidR="007F6695" w:rsidRPr="001B7F9D">
        <w:rPr>
          <w:rFonts w:ascii="Myriad Pro" w:hAnsi="Myriad Pro"/>
          <w:kern w:val="0"/>
          <w:sz w:val="24"/>
          <w:szCs w:val="24"/>
        </w:rPr>
        <w:t xml:space="preserve"> of highly-praised LED products</w:t>
      </w:r>
      <w:r w:rsidR="00625AAA" w:rsidRPr="001B7F9D">
        <w:rPr>
          <w:rFonts w:ascii="Myriad Pro" w:hAnsi="Myriad Pro"/>
          <w:kern w:val="0"/>
          <w:sz w:val="24"/>
          <w:szCs w:val="24"/>
        </w:rPr>
        <w:t xml:space="preserve">, presenting its strong and unparalleled merits in </w:t>
      </w:r>
      <w:r w:rsidR="00B202DF">
        <w:rPr>
          <w:rFonts w:ascii="Myriad Pro" w:hAnsi="Myriad Pro"/>
          <w:kern w:val="0"/>
          <w:sz w:val="24"/>
          <w:szCs w:val="24"/>
        </w:rPr>
        <w:t xml:space="preserve">the </w:t>
      </w:r>
      <w:r w:rsidR="00612D6A">
        <w:rPr>
          <w:rFonts w:ascii="Myriad Pro" w:hAnsi="Myriad Pro"/>
          <w:kern w:val="0"/>
          <w:sz w:val="24"/>
          <w:szCs w:val="24"/>
        </w:rPr>
        <w:t>space</w:t>
      </w:r>
      <w:r w:rsidR="0080515A" w:rsidRPr="001B7F9D">
        <w:rPr>
          <w:rFonts w:ascii="Myriad Pro" w:hAnsi="Myriad Pro"/>
          <w:kern w:val="0"/>
          <w:sz w:val="24"/>
          <w:szCs w:val="24"/>
        </w:rPr>
        <w:t xml:space="preserve">. </w:t>
      </w:r>
    </w:p>
    <w:p w14:paraId="160C3DB0" w14:textId="3D170E7E" w:rsidR="001D03A1" w:rsidRPr="001B7F9D" w:rsidRDefault="001D03A1">
      <w:pPr>
        <w:spacing w:line="300" w:lineRule="exact"/>
        <w:rPr>
          <w:rFonts w:ascii="Arial" w:hAnsi="Arial" w:cs="Arial"/>
          <w:b/>
          <w:bCs/>
          <w:kern w:val="0"/>
          <w:sz w:val="28"/>
          <w:szCs w:val="28"/>
        </w:rPr>
      </w:pPr>
    </w:p>
    <w:p w14:paraId="3893CF84" w14:textId="0B6B996B" w:rsidR="005B718A" w:rsidRPr="001B7F9D" w:rsidRDefault="00C80DF9">
      <w:pPr>
        <w:spacing w:line="300" w:lineRule="exact"/>
        <w:rPr>
          <w:rFonts w:ascii="Myriad Pro" w:hAnsi="Myriad Pro"/>
          <w:kern w:val="0"/>
          <w:sz w:val="24"/>
          <w:szCs w:val="24"/>
        </w:rPr>
      </w:pPr>
      <w:r w:rsidRPr="001B7F9D">
        <w:rPr>
          <w:rFonts w:ascii="Myriad Pro" w:hAnsi="Myriad Pro"/>
          <w:kern w:val="0"/>
          <w:sz w:val="24"/>
          <w:szCs w:val="24"/>
        </w:rPr>
        <w:t xml:space="preserve">Acknowledged as the </w:t>
      </w:r>
      <w:r w:rsidR="00C57DA7" w:rsidRPr="001B7F9D">
        <w:rPr>
          <w:rFonts w:ascii="Myriad Pro" w:hAnsi="Myriad Pro"/>
          <w:kern w:val="0"/>
          <w:sz w:val="24"/>
          <w:szCs w:val="24"/>
        </w:rPr>
        <w:t xml:space="preserve">optimal innovative </w:t>
      </w:r>
      <w:r w:rsidRPr="001B7F9D">
        <w:rPr>
          <w:rFonts w:ascii="Myriad Pro" w:hAnsi="Myriad Pro"/>
          <w:kern w:val="0"/>
          <w:sz w:val="24"/>
          <w:szCs w:val="24"/>
        </w:rPr>
        <w:t>display for filmmaking, broadcast</w:t>
      </w:r>
      <w:r w:rsidR="00DF28FB">
        <w:rPr>
          <w:rFonts w:ascii="Myriad Pro" w:hAnsi="Myriad Pro"/>
          <w:kern w:val="0"/>
          <w:sz w:val="24"/>
          <w:szCs w:val="24"/>
        </w:rPr>
        <w:t>,</w:t>
      </w:r>
      <w:r w:rsidRPr="001B7F9D">
        <w:rPr>
          <w:rFonts w:ascii="Myriad Pro" w:hAnsi="Myriad Pro"/>
          <w:kern w:val="0"/>
          <w:sz w:val="24"/>
          <w:szCs w:val="24"/>
        </w:rPr>
        <w:t xml:space="preserve"> and many other indoor applications, the Black Pearl BP2V2 panel offer</w:t>
      </w:r>
      <w:r w:rsidR="00AC60A2">
        <w:rPr>
          <w:rFonts w:ascii="Myriad Pro" w:hAnsi="Myriad Pro"/>
          <w:kern w:val="0"/>
          <w:sz w:val="24"/>
          <w:szCs w:val="24"/>
        </w:rPr>
        <w:t>s</w:t>
      </w:r>
      <w:r w:rsidRPr="001B7F9D">
        <w:rPr>
          <w:rFonts w:ascii="Myriad Pro" w:hAnsi="Myriad Pro"/>
          <w:kern w:val="0"/>
          <w:sz w:val="24"/>
          <w:szCs w:val="24"/>
        </w:rPr>
        <w:t xml:space="preserve"> </w:t>
      </w:r>
      <w:r w:rsidR="00A279F5">
        <w:rPr>
          <w:rFonts w:ascii="Myriad Pro" w:hAnsi="Myriad Pro"/>
          <w:kern w:val="0"/>
          <w:sz w:val="24"/>
          <w:szCs w:val="24"/>
        </w:rPr>
        <w:t>excellent</w:t>
      </w:r>
      <w:r w:rsidRPr="001B7F9D">
        <w:rPr>
          <w:rFonts w:ascii="Myriad Pro" w:hAnsi="Myriad Pro"/>
          <w:kern w:val="0"/>
          <w:sz w:val="24"/>
          <w:szCs w:val="24"/>
        </w:rPr>
        <w:t xml:space="preserve"> in-camera performance, standing out </w:t>
      </w:r>
      <w:r w:rsidR="00A279F5">
        <w:rPr>
          <w:rFonts w:ascii="Myriad Pro" w:hAnsi="Myriad Pro"/>
          <w:kern w:val="0"/>
          <w:sz w:val="24"/>
          <w:szCs w:val="24"/>
        </w:rPr>
        <w:t>in its class</w:t>
      </w:r>
      <w:r w:rsidRPr="001B7F9D">
        <w:rPr>
          <w:rFonts w:ascii="Myriad Pro" w:hAnsi="Myriad Pro"/>
          <w:kern w:val="0"/>
          <w:sz w:val="24"/>
          <w:szCs w:val="24"/>
        </w:rPr>
        <w:t>.</w:t>
      </w:r>
      <w:r w:rsidR="005B718A" w:rsidRPr="001B7F9D">
        <w:rPr>
          <w:rFonts w:ascii="Myriad Pro" w:hAnsi="Myriad Pro"/>
          <w:kern w:val="0"/>
          <w:sz w:val="24"/>
          <w:szCs w:val="24"/>
        </w:rPr>
        <w:t xml:space="preserve"> </w:t>
      </w:r>
      <w:r w:rsidR="00167B10" w:rsidRPr="001B7F9D">
        <w:rPr>
          <w:rFonts w:ascii="Myriad Pro" w:hAnsi="Myriad Pro"/>
          <w:kern w:val="0"/>
          <w:sz w:val="24"/>
          <w:szCs w:val="24"/>
        </w:rPr>
        <w:t xml:space="preserve">With </w:t>
      </w:r>
      <w:r w:rsidR="000D2BA7" w:rsidRPr="001B7F9D">
        <w:rPr>
          <w:rFonts w:ascii="Myriad Pro" w:hAnsi="Myriad Pro"/>
          <w:kern w:val="0"/>
          <w:sz w:val="24"/>
          <w:szCs w:val="24"/>
        </w:rPr>
        <w:t xml:space="preserve">BP2V2’s </w:t>
      </w:r>
      <w:r w:rsidR="00167B10" w:rsidRPr="001B7F9D">
        <w:rPr>
          <w:rFonts w:ascii="Myriad Pro" w:hAnsi="Myriad Pro"/>
          <w:kern w:val="0"/>
          <w:sz w:val="24"/>
          <w:szCs w:val="24"/>
        </w:rPr>
        <w:t>user-friendly and creative design, high frame rate, high refresh rate</w:t>
      </w:r>
      <w:r w:rsidR="00DF28FB">
        <w:rPr>
          <w:rFonts w:ascii="Myriad Pro" w:hAnsi="Myriad Pro"/>
          <w:kern w:val="0"/>
          <w:sz w:val="24"/>
          <w:szCs w:val="24"/>
        </w:rPr>
        <w:t>,</w:t>
      </w:r>
      <w:r w:rsidR="00167B10" w:rsidRPr="001B7F9D">
        <w:rPr>
          <w:rFonts w:ascii="Myriad Pro" w:hAnsi="Myriad Pro"/>
          <w:kern w:val="0"/>
          <w:sz w:val="24"/>
          <w:szCs w:val="24"/>
        </w:rPr>
        <w:t xml:space="preserve"> and low scan lines</w:t>
      </w:r>
      <w:r w:rsidR="00D7423E">
        <w:rPr>
          <w:rFonts w:ascii="Myriad Pro" w:hAnsi="Myriad Pro"/>
          <w:kern w:val="0"/>
          <w:sz w:val="24"/>
          <w:szCs w:val="24"/>
        </w:rPr>
        <w:t>, it’s easy to see how these factors</w:t>
      </w:r>
      <w:r w:rsidR="00167B10" w:rsidRPr="001B7F9D">
        <w:rPr>
          <w:rFonts w:ascii="Myriad Pro" w:hAnsi="Myriad Pro"/>
          <w:kern w:val="0"/>
          <w:sz w:val="24"/>
          <w:szCs w:val="24"/>
        </w:rPr>
        <w:t xml:space="preserve"> contribute to </w:t>
      </w:r>
      <w:r w:rsidR="00DF28FB">
        <w:rPr>
          <w:rFonts w:ascii="Myriad Pro" w:hAnsi="Myriad Pro"/>
          <w:kern w:val="0"/>
          <w:sz w:val="24"/>
          <w:szCs w:val="24"/>
        </w:rPr>
        <w:t>unrivaled</w:t>
      </w:r>
      <w:r w:rsidR="00167B10" w:rsidRPr="001B7F9D">
        <w:rPr>
          <w:rFonts w:ascii="Myriad Pro" w:hAnsi="Myriad Pro"/>
          <w:kern w:val="0"/>
          <w:sz w:val="24"/>
          <w:szCs w:val="24"/>
        </w:rPr>
        <w:t xml:space="preserve"> visual experiences. </w:t>
      </w:r>
      <w:r w:rsidR="00C57DA7" w:rsidRPr="001B7F9D">
        <w:rPr>
          <w:rFonts w:ascii="Myriad Pro" w:hAnsi="Myriad Pro"/>
          <w:kern w:val="0"/>
          <w:sz w:val="24"/>
          <w:szCs w:val="24"/>
        </w:rPr>
        <w:t>The high-performance solution has</w:t>
      </w:r>
      <w:r w:rsidR="00167B10" w:rsidRPr="001B7F9D">
        <w:rPr>
          <w:rFonts w:ascii="Myriad Pro" w:hAnsi="Myriad Pro"/>
          <w:kern w:val="0"/>
          <w:sz w:val="24"/>
          <w:szCs w:val="24"/>
        </w:rPr>
        <w:t xml:space="preserve"> there</w:t>
      </w:r>
      <w:r w:rsidR="00B202DF">
        <w:rPr>
          <w:rFonts w:ascii="Myriad Pro" w:hAnsi="Myriad Pro"/>
          <w:kern w:val="0"/>
          <w:sz w:val="24"/>
          <w:szCs w:val="24"/>
        </w:rPr>
        <w:t>by</w:t>
      </w:r>
      <w:r w:rsidR="00C57DA7" w:rsidRPr="001B7F9D">
        <w:rPr>
          <w:rFonts w:ascii="Myriad Pro" w:hAnsi="Myriad Pro"/>
          <w:kern w:val="0"/>
          <w:sz w:val="24"/>
          <w:szCs w:val="24"/>
        </w:rPr>
        <w:t xml:space="preserve"> been widely </w:t>
      </w:r>
      <w:r w:rsidR="006720D5" w:rsidRPr="001B7F9D">
        <w:rPr>
          <w:rFonts w:ascii="Myriad Pro" w:hAnsi="Myriad Pro"/>
          <w:kern w:val="0"/>
          <w:sz w:val="24"/>
          <w:szCs w:val="24"/>
        </w:rPr>
        <w:t>used</w:t>
      </w:r>
      <w:r w:rsidR="00C57DA7" w:rsidRPr="001B7F9D">
        <w:rPr>
          <w:rFonts w:ascii="Myriad Pro" w:hAnsi="Myriad Pro"/>
          <w:kern w:val="0"/>
          <w:sz w:val="24"/>
          <w:szCs w:val="24"/>
        </w:rPr>
        <w:t xml:space="preserve"> in studios globally and continuously </w:t>
      </w:r>
      <w:r w:rsidR="00D7423E">
        <w:rPr>
          <w:rFonts w:ascii="Myriad Pro" w:hAnsi="Myriad Pro"/>
          <w:kern w:val="0"/>
          <w:sz w:val="24"/>
          <w:szCs w:val="24"/>
        </w:rPr>
        <w:t>unlocks</w:t>
      </w:r>
      <w:r w:rsidR="00C57DA7" w:rsidRPr="001B7F9D">
        <w:rPr>
          <w:rFonts w:ascii="Myriad Pro" w:hAnsi="Myriad Pro"/>
          <w:kern w:val="0"/>
          <w:sz w:val="24"/>
          <w:szCs w:val="24"/>
        </w:rPr>
        <w:t xml:space="preserve"> a new range of possibilities in content production, </w:t>
      </w:r>
      <w:r w:rsidR="00D7423E">
        <w:rPr>
          <w:rFonts w:ascii="Myriad Pro" w:hAnsi="Myriad Pro"/>
          <w:kern w:val="0"/>
          <w:sz w:val="24"/>
          <w:szCs w:val="24"/>
        </w:rPr>
        <w:t>solidifying it as a favorite with</w:t>
      </w:r>
      <w:r w:rsidR="00C57DA7" w:rsidRPr="001B7F9D">
        <w:rPr>
          <w:rFonts w:ascii="Myriad Pro" w:hAnsi="Myriad Pro"/>
          <w:kern w:val="0"/>
          <w:sz w:val="24"/>
          <w:szCs w:val="24"/>
        </w:rPr>
        <w:t xml:space="preserve"> </w:t>
      </w:r>
      <w:r w:rsidR="00B202DF">
        <w:rPr>
          <w:rFonts w:ascii="Myriad Pro" w:hAnsi="Myriad Pro"/>
          <w:kern w:val="0"/>
          <w:sz w:val="24"/>
          <w:szCs w:val="24"/>
        </w:rPr>
        <w:t xml:space="preserve">industry </w:t>
      </w:r>
      <w:r w:rsidR="00C57DA7" w:rsidRPr="001B7F9D">
        <w:rPr>
          <w:rFonts w:ascii="Myriad Pro" w:hAnsi="Myriad Pro"/>
          <w:kern w:val="0"/>
          <w:sz w:val="24"/>
          <w:szCs w:val="24"/>
        </w:rPr>
        <w:t xml:space="preserve">experts. </w:t>
      </w:r>
    </w:p>
    <w:p w14:paraId="74984DA8" w14:textId="11E8154E" w:rsidR="00C57DA7" w:rsidRPr="001B7F9D" w:rsidRDefault="00C57DA7">
      <w:pPr>
        <w:spacing w:line="300" w:lineRule="exact"/>
        <w:rPr>
          <w:rFonts w:ascii="Myriad Pro" w:hAnsi="Myriad Pro"/>
          <w:kern w:val="0"/>
          <w:sz w:val="24"/>
          <w:szCs w:val="24"/>
        </w:rPr>
      </w:pPr>
    </w:p>
    <w:p w14:paraId="0F85FAC6" w14:textId="24CB1AAA" w:rsidR="00C57DA7" w:rsidRPr="001B7F9D" w:rsidRDefault="00C57DA7">
      <w:pPr>
        <w:spacing w:line="300" w:lineRule="exact"/>
        <w:rPr>
          <w:rFonts w:ascii="Myriad Pro" w:hAnsi="Myriad Pro"/>
          <w:kern w:val="0"/>
          <w:sz w:val="24"/>
          <w:szCs w:val="24"/>
        </w:rPr>
      </w:pPr>
      <w:r w:rsidRPr="001B7F9D">
        <w:rPr>
          <w:rFonts w:ascii="Myriad Pro" w:hAnsi="Myriad Pro"/>
          <w:kern w:val="0"/>
          <w:sz w:val="24"/>
          <w:szCs w:val="24"/>
        </w:rPr>
        <w:t>“</w:t>
      </w:r>
      <w:r w:rsidR="00E3064D" w:rsidRPr="001B7F9D">
        <w:rPr>
          <w:rFonts w:ascii="Myriad Pro" w:hAnsi="Myriad Pro"/>
          <w:kern w:val="0"/>
          <w:sz w:val="24"/>
          <w:szCs w:val="24"/>
        </w:rPr>
        <w:t>Thanks to all for their</w:t>
      </w:r>
      <w:r w:rsidR="00D7423E">
        <w:rPr>
          <w:rFonts w:ascii="Myriad Pro" w:hAnsi="Myriad Pro"/>
          <w:kern w:val="0"/>
          <w:sz w:val="24"/>
          <w:szCs w:val="24"/>
        </w:rPr>
        <w:t xml:space="preserve"> continued</w:t>
      </w:r>
      <w:r w:rsidR="00E3064D" w:rsidRPr="001B7F9D">
        <w:rPr>
          <w:rFonts w:ascii="Myriad Pro" w:hAnsi="Myriad Pro"/>
          <w:kern w:val="0"/>
          <w:sz w:val="24"/>
          <w:szCs w:val="24"/>
        </w:rPr>
        <w:t xml:space="preserve"> trust</w:t>
      </w:r>
      <w:r w:rsidR="00D7423E">
        <w:rPr>
          <w:rFonts w:ascii="Myriad Pro" w:hAnsi="Myriad Pro"/>
          <w:kern w:val="0"/>
          <w:sz w:val="24"/>
          <w:szCs w:val="24"/>
        </w:rPr>
        <w:t xml:space="preserve"> and support</w:t>
      </w:r>
      <w:r w:rsidR="00E3064D" w:rsidRPr="001B7F9D">
        <w:rPr>
          <w:rFonts w:ascii="Myriad Pro" w:hAnsi="Myriad Pro"/>
          <w:kern w:val="0"/>
          <w:sz w:val="24"/>
          <w:szCs w:val="24"/>
        </w:rPr>
        <w:t xml:space="preserve"> in ROE Visual! </w:t>
      </w:r>
      <w:r w:rsidR="00A279F5">
        <w:rPr>
          <w:rFonts w:ascii="Myriad Pro" w:hAnsi="Myriad Pro"/>
          <w:kern w:val="0"/>
          <w:sz w:val="24"/>
          <w:szCs w:val="24"/>
        </w:rPr>
        <w:t>Our</w:t>
      </w:r>
      <w:r w:rsidRPr="001B7F9D">
        <w:rPr>
          <w:rFonts w:ascii="Myriad Pro" w:hAnsi="Myriad Pro"/>
          <w:kern w:val="0"/>
          <w:sz w:val="24"/>
          <w:szCs w:val="24"/>
        </w:rPr>
        <w:t xml:space="preserve"> team is </w:t>
      </w:r>
      <w:r w:rsidR="00D7423E">
        <w:rPr>
          <w:rFonts w:ascii="Myriad Pro" w:hAnsi="Myriad Pro"/>
          <w:kern w:val="0"/>
          <w:sz w:val="24"/>
          <w:szCs w:val="24"/>
        </w:rPr>
        <w:t>incredibly</w:t>
      </w:r>
      <w:r w:rsidR="00D7423E" w:rsidRPr="001B7F9D">
        <w:rPr>
          <w:rFonts w:ascii="Myriad Pro" w:hAnsi="Myriad Pro"/>
          <w:kern w:val="0"/>
          <w:sz w:val="24"/>
          <w:szCs w:val="24"/>
        </w:rPr>
        <w:t xml:space="preserve"> </w:t>
      </w:r>
      <w:r w:rsidRPr="001B7F9D">
        <w:rPr>
          <w:rFonts w:ascii="Myriad Pro" w:hAnsi="Myriad Pro"/>
          <w:kern w:val="0"/>
          <w:sz w:val="24"/>
          <w:szCs w:val="24"/>
        </w:rPr>
        <w:t xml:space="preserve">excited to receive </w:t>
      </w:r>
      <w:r w:rsidR="006720D5" w:rsidRPr="001B7F9D">
        <w:rPr>
          <w:rFonts w:ascii="Myriad Pro" w:hAnsi="Myriad Pro"/>
          <w:kern w:val="0"/>
          <w:sz w:val="24"/>
          <w:szCs w:val="24"/>
        </w:rPr>
        <w:t>this prestigious award</w:t>
      </w:r>
      <w:r w:rsidR="00E3064D" w:rsidRPr="001B7F9D">
        <w:rPr>
          <w:rFonts w:ascii="Myriad Pro" w:hAnsi="Myriad Pro"/>
          <w:kern w:val="0"/>
          <w:sz w:val="24"/>
          <w:szCs w:val="24"/>
        </w:rPr>
        <w:t>.</w:t>
      </w:r>
      <w:r w:rsidR="006720D5" w:rsidRPr="001B7F9D">
        <w:rPr>
          <w:rFonts w:ascii="Myriad Pro" w:hAnsi="Myriad Pro"/>
          <w:kern w:val="0"/>
          <w:sz w:val="24"/>
          <w:szCs w:val="24"/>
        </w:rPr>
        <w:t xml:space="preserve"> </w:t>
      </w:r>
      <w:r w:rsidR="00E3064D" w:rsidRPr="001B7F9D">
        <w:rPr>
          <w:rFonts w:ascii="Myriad Pro" w:hAnsi="Myriad Pro"/>
          <w:kern w:val="0"/>
          <w:sz w:val="24"/>
          <w:szCs w:val="24"/>
        </w:rPr>
        <w:t xml:space="preserve">The honor </w:t>
      </w:r>
      <w:r w:rsidR="002E75C4">
        <w:rPr>
          <w:rFonts w:ascii="Myriad Pro" w:hAnsi="Myriad Pro"/>
          <w:kern w:val="0"/>
          <w:sz w:val="24"/>
          <w:szCs w:val="24"/>
        </w:rPr>
        <w:t>solidifies our</w:t>
      </w:r>
      <w:r w:rsidR="00E3064D" w:rsidRPr="001B7F9D">
        <w:rPr>
          <w:rFonts w:ascii="Myriad Pro" w:hAnsi="Myriad Pro"/>
          <w:kern w:val="0"/>
          <w:sz w:val="24"/>
          <w:szCs w:val="24"/>
        </w:rPr>
        <w:t xml:space="preserve"> conviction that we are on the right path, and we will unswervingly go on to support more </w:t>
      </w:r>
      <w:r w:rsidR="00382EA9">
        <w:rPr>
          <w:rFonts w:ascii="Myriad Pro" w:hAnsi="Myriad Pro"/>
          <w:kern w:val="0"/>
          <w:sz w:val="24"/>
          <w:szCs w:val="24"/>
        </w:rPr>
        <w:t>incredible</w:t>
      </w:r>
      <w:r w:rsidR="00382EA9" w:rsidRPr="001B7F9D">
        <w:rPr>
          <w:rFonts w:ascii="Myriad Pro" w:hAnsi="Myriad Pro"/>
          <w:kern w:val="0"/>
          <w:sz w:val="24"/>
          <w:szCs w:val="24"/>
        </w:rPr>
        <w:t xml:space="preserve"> </w:t>
      </w:r>
      <w:r w:rsidR="00E3064D" w:rsidRPr="001B7F9D">
        <w:rPr>
          <w:rFonts w:ascii="Myriad Pro" w:hAnsi="Myriad Pro"/>
          <w:kern w:val="0"/>
          <w:sz w:val="24"/>
          <w:szCs w:val="24"/>
        </w:rPr>
        <w:t>projects with our reliable LED</w:t>
      </w:r>
      <w:r w:rsidR="00D54152" w:rsidRPr="001B7F9D">
        <w:rPr>
          <w:rFonts w:ascii="Myriad Pro" w:hAnsi="Myriad Pro"/>
          <w:kern w:val="0"/>
          <w:sz w:val="24"/>
          <w:szCs w:val="24"/>
        </w:rPr>
        <w:t xml:space="preserve"> panels</w:t>
      </w:r>
      <w:r w:rsidR="00E3064D" w:rsidRPr="001B7F9D">
        <w:rPr>
          <w:rFonts w:ascii="Myriad Pro" w:hAnsi="Myriad Pro"/>
          <w:kern w:val="0"/>
          <w:sz w:val="24"/>
          <w:szCs w:val="24"/>
        </w:rPr>
        <w:t xml:space="preserve"> and services,</w:t>
      </w:r>
      <w:r w:rsidRPr="001B7F9D">
        <w:rPr>
          <w:rFonts w:ascii="Myriad Pro" w:hAnsi="Myriad Pro"/>
          <w:kern w:val="0"/>
          <w:sz w:val="24"/>
          <w:szCs w:val="24"/>
        </w:rPr>
        <w:t>”</w:t>
      </w:r>
      <w:r w:rsidR="00E3064D" w:rsidRPr="001B7F9D">
        <w:rPr>
          <w:rFonts w:ascii="Myriad Pro" w:hAnsi="Myriad Pro"/>
          <w:kern w:val="0"/>
          <w:sz w:val="24"/>
          <w:szCs w:val="24"/>
        </w:rPr>
        <w:t xml:space="preserve"> says Frank Montero, Managing Director </w:t>
      </w:r>
      <w:r w:rsidR="00D7423E">
        <w:rPr>
          <w:rFonts w:ascii="Myriad Pro" w:hAnsi="Myriad Pro"/>
          <w:kern w:val="0"/>
          <w:sz w:val="24"/>
          <w:szCs w:val="24"/>
        </w:rPr>
        <w:t>of</w:t>
      </w:r>
      <w:r w:rsidR="00D7423E" w:rsidRPr="001B7F9D">
        <w:rPr>
          <w:rFonts w:ascii="Myriad Pro" w:hAnsi="Myriad Pro"/>
          <w:kern w:val="0"/>
          <w:sz w:val="24"/>
          <w:szCs w:val="24"/>
        </w:rPr>
        <w:t xml:space="preserve"> </w:t>
      </w:r>
      <w:r w:rsidR="00E3064D" w:rsidRPr="001B7F9D">
        <w:rPr>
          <w:rFonts w:ascii="Myriad Pro" w:hAnsi="Myriad Pro"/>
          <w:kern w:val="0"/>
          <w:sz w:val="24"/>
          <w:szCs w:val="24"/>
        </w:rPr>
        <w:t>ROE Visual US.</w:t>
      </w:r>
    </w:p>
    <w:p w14:paraId="332210CC" w14:textId="100D2F37" w:rsidR="00C57DA7" w:rsidRPr="001B7F9D" w:rsidRDefault="00C57DA7">
      <w:pPr>
        <w:spacing w:line="300" w:lineRule="exact"/>
        <w:rPr>
          <w:rFonts w:ascii="Arial" w:hAnsi="Arial" w:cs="Arial"/>
          <w:b/>
          <w:bCs/>
          <w:kern w:val="0"/>
          <w:sz w:val="28"/>
          <w:szCs w:val="28"/>
        </w:rPr>
      </w:pPr>
    </w:p>
    <w:p w14:paraId="0994E522" w14:textId="5F4222FE" w:rsidR="009A0773" w:rsidRPr="001B7F9D" w:rsidRDefault="00493A95" w:rsidP="008640EE">
      <w:pPr>
        <w:spacing w:line="300" w:lineRule="exact"/>
        <w:rPr>
          <w:rFonts w:ascii="Myriad Pro" w:hAnsi="Myriad Pro"/>
          <w:kern w:val="0"/>
          <w:sz w:val="24"/>
          <w:szCs w:val="24"/>
        </w:rPr>
      </w:pPr>
      <w:r w:rsidRPr="001B7F9D">
        <w:rPr>
          <w:rFonts w:ascii="Myriad Pro" w:hAnsi="Myriad Pro" w:hint="eastAsia"/>
          <w:b/>
          <w:bCs/>
          <w:kern w:val="0"/>
          <w:sz w:val="24"/>
          <w:szCs w:val="24"/>
        </w:rPr>
        <w:t>Product</w:t>
      </w:r>
      <w:r w:rsidR="00735BD3" w:rsidRPr="001B7F9D">
        <w:rPr>
          <w:rFonts w:ascii="Myriad Pro" w:hAnsi="Myriad Pro"/>
          <w:b/>
          <w:bCs/>
          <w:kern w:val="0"/>
          <w:sz w:val="24"/>
          <w:szCs w:val="24"/>
        </w:rPr>
        <w:t>:</w:t>
      </w:r>
      <w:bookmarkEnd w:id="1"/>
      <w:bookmarkEnd w:id="2"/>
      <w:bookmarkEnd w:id="3"/>
      <w:bookmarkEnd w:id="4"/>
      <w:bookmarkEnd w:id="5"/>
      <w:bookmarkEnd w:id="6"/>
      <w:r w:rsidR="001901B3" w:rsidRPr="001B7F9D">
        <w:rPr>
          <w:rFonts w:ascii="Myriad Pro" w:hAnsi="Myriad Pro" w:hint="eastAsia"/>
          <w:kern w:val="0"/>
          <w:sz w:val="24"/>
          <w:szCs w:val="24"/>
        </w:rPr>
        <w:t xml:space="preserve"> </w:t>
      </w:r>
      <w:ins w:id="7" w:author="Cecilia" w:date="2022-06-17T09:41:00Z">
        <w:r w:rsidR="0074490D">
          <w:rPr>
            <w:rFonts w:ascii="Myriad Pro" w:hAnsi="Myriad Pro"/>
            <w:kern w:val="0"/>
            <w:sz w:val="24"/>
            <w:szCs w:val="24"/>
          </w:rPr>
          <w:fldChar w:fldCharType="begin"/>
        </w:r>
        <w:r w:rsidR="0074490D">
          <w:rPr>
            <w:rFonts w:ascii="Myriad Pro" w:hAnsi="Myriad Pro"/>
            <w:kern w:val="0"/>
            <w:sz w:val="24"/>
            <w:szCs w:val="24"/>
          </w:rPr>
          <w:instrText xml:space="preserve"> HYPERLINK "https://www.roevisual.com/en/products/black-pearl" </w:instrText>
        </w:r>
        <w:r w:rsidR="0074490D">
          <w:rPr>
            <w:rFonts w:ascii="Myriad Pro" w:hAnsi="Myriad Pro"/>
            <w:kern w:val="0"/>
            <w:sz w:val="24"/>
            <w:szCs w:val="24"/>
          </w:rPr>
        </w:r>
        <w:r w:rsidR="0074490D">
          <w:rPr>
            <w:rFonts w:ascii="Myriad Pro" w:hAnsi="Myriad Pro"/>
            <w:kern w:val="0"/>
            <w:sz w:val="24"/>
            <w:szCs w:val="24"/>
          </w:rPr>
          <w:fldChar w:fldCharType="separate"/>
        </w:r>
        <w:r w:rsidR="0078281A" w:rsidRPr="0074490D">
          <w:rPr>
            <w:rStyle w:val="af0"/>
            <w:rFonts w:ascii="Myriad Pro" w:hAnsi="Myriad Pro"/>
            <w:kern w:val="0"/>
            <w:sz w:val="24"/>
            <w:szCs w:val="24"/>
          </w:rPr>
          <w:t>BP2V2</w:t>
        </w:r>
        <w:r w:rsidR="0074490D">
          <w:rPr>
            <w:rFonts w:ascii="Myriad Pro" w:hAnsi="Myriad Pro"/>
            <w:kern w:val="0"/>
            <w:sz w:val="24"/>
            <w:szCs w:val="24"/>
          </w:rPr>
          <w:fldChar w:fldCharType="end"/>
        </w:r>
      </w:ins>
      <w:r w:rsidR="0078281A" w:rsidRPr="001B7F9D">
        <w:rPr>
          <w:rFonts w:ascii="Myriad Pro" w:hAnsi="Myriad Pro"/>
          <w:kern w:val="0"/>
          <w:sz w:val="24"/>
          <w:szCs w:val="24"/>
        </w:rPr>
        <w:t xml:space="preserve"> </w:t>
      </w:r>
    </w:p>
    <w:p w14:paraId="304750D5" w14:textId="2B4C9CB0" w:rsidR="00DA7B97" w:rsidRPr="001B7F9D" w:rsidRDefault="00DB4F6D" w:rsidP="00DA7B97">
      <w:pPr>
        <w:spacing w:line="300" w:lineRule="exact"/>
      </w:pPr>
      <w:r w:rsidRPr="001B7F9D">
        <w:rPr>
          <w:rFonts w:ascii="Myriad Pro" w:hAnsi="Myriad Pro" w:hint="eastAsia"/>
          <w:b/>
          <w:bCs/>
          <w:kern w:val="0"/>
          <w:sz w:val="24"/>
          <w:szCs w:val="24"/>
        </w:rPr>
        <w:t>M</w:t>
      </w:r>
      <w:r w:rsidRPr="001B7F9D">
        <w:rPr>
          <w:rFonts w:ascii="Myriad Pro" w:hAnsi="Myriad Pro"/>
          <w:b/>
          <w:bCs/>
          <w:kern w:val="0"/>
          <w:sz w:val="24"/>
          <w:szCs w:val="24"/>
        </w:rPr>
        <w:t>ore Info</w:t>
      </w:r>
      <w:r w:rsidRPr="001B7F9D">
        <w:rPr>
          <w:rFonts w:ascii="Myriad Pro" w:hAnsi="Myriad Pro"/>
          <w:kern w:val="0"/>
          <w:sz w:val="24"/>
          <w:szCs w:val="24"/>
        </w:rPr>
        <w:t xml:space="preserve">: </w:t>
      </w:r>
      <w:hyperlink r:id="rId9" w:history="1">
        <w:r w:rsidR="00006A8E" w:rsidRPr="001B7F9D">
          <w:rPr>
            <w:rStyle w:val="af0"/>
          </w:rPr>
          <w:t>https://plsn.com/featured/featured-slider/the-20th-annual-parnelli-awards-a-brief-recap/</w:t>
        </w:r>
      </w:hyperlink>
    </w:p>
    <w:p w14:paraId="6B39B8C4" w14:textId="77777777" w:rsidR="00006A8E" w:rsidRPr="00006A8E" w:rsidRDefault="00006A8E" w:rsidP="00DA7B97">
      <w:pPr>
        <w:spacing w:line="300" w:lineRule="exact"/>
        <w:rPr>
          <w:rFonts w:ascii="Arial" w:hAnsi="Arial" w:cs="Arial"/>
          <w:shd w:val="clear" w:color="auto" w:fill="FFFFFF"/>
        </w:rPr>
      </w:pPr>
    </w:p>
    <w:sectPr w:rsidR="00006A8E" w:rsidRPr="00006A8E">
      <w:headerReference w:type="default" r:id="rId10"/>
      <w:footerReference w:type="default" r:id="rId11"/>
      <w:pgSz w:w="11906" w:h="16838"/>
      <w:pgMar w:top="1701" w:right="1588" w:bottom="1622" w:left="1389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F210C" w14:textId="77777777" w:rsidR="0086280F" w:rsidRDefault="0086280F">
      <w:r>
        <w:separator/>
      </w:r>
    </w:p>
  </w:endnote>
  <w:endnote w:type="continuationSeparator" w:id="0">
    <w:p w14:paraId="264B9153" w14:textId="77777777" w:rsidR="0086280F" w:rsidRDefault="00862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C4109" w14:textId="77777777" w:rsidR="008A05E6" w:rsidRDefault="00E14ED0">
    <w:pPr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303923F" wp14:editId="0B0E326A">
              <wp:simplePos x="0" y="0"/>
              <wp:positionH relativeFrom="column">
                <wp:posOffset>4505960</wp:posOffset>
              </wp:positionH>
              <wp:positionV relativeFrom="paragraph">
                <wp:posOffset>-40640</wp:posOffset>
              </wp:positionV>
              <wp:extent cx="2268220" cy="509905"/>
              <wp:effectExtent l="0" t="0" r="0" b="0"/>
              <wp:wrapNone/>
              <wp:docPr id="4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2268220" cy="5099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3AB0B079" w14:textId="77777777" w:rsidR="008A05E6" w:rsidRDefault="00E14ED0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T: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+86-755-83924892</w:t>
                          </w:r>
                        </w:p>
                        <w:p w14:paraId="276EF2FE" w14:textId="77777777" w:rsidR="008A05E6" w:rsidRDefault="00E14ED0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 xml:space="preserve">E: </w:t>
                          </w:r>
                          <w:hyperlink r:id="rId1" w:history="1">
                            <w:r>
                              <w:rPr>
                                <w:rStyle w:val="af0"/>
                                <w:rFonts w:hint="eastAsia"/>
                                <w:sz w:val="18"/>
                                <w:szCs w:val="18"/>
                              </w:rPr>
                              <w:t>roe@roevisual.com</w:t>
                            </w:r>
                          </w:hyperlink>
                        </w:p>
                        <w:p w14:paraId="666CB65D" w14:textId="77777777" w:rsidR="008A05E6" w:rsidRDefault="00E14ED0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www.roevisual.com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303923F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354.8pt;margin-top:-3.2pt;width:178.6pt;height:40.15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" stroked="f">
              <v:textbox style="mso-fit-shape-to-text:t">
                <w:txbxContent>
                  <w:p w14:paraId="3AB0B079" w14:textId="77777777" w:rsidR="008A05E6" w:rsidRDefault="00E14ED0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T:</w:t>
                    </w:r>
                    <w:r>
                      <w:rPr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+86-755-83924892</w:t>
                    </w:r>
                  </w:p>
                  <w:p w14:paraId="276EF2FE" w14:textId="77777777" w:rsidR="008A05E6" w:rsidRDefault="00E14ED0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 xml:space="preserve">E: </w:t>
                    </w:r>
                    <w:hyperlink r:id="rId2" w:history="1">
                      <w:r>
                        <w:rPr>
                          <w:rStyle w:val="af0"/>
                          <w:rFonts w:hint="eastAsia"/>
                          <w:sz w:val="18"/>
                          <w:szCs w:val="18"/>
                        </w:rPr>
                        <w:t>roe@roevisual.com</w:t>
                      </w:r>
                    </w:hyperlink>
                  </w:p>
                  <w:p w14:paraId="666CB65D" w14:textId="77777777" w:rsidR="008A05E6" w:rsidRDefault="00E14ED0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www.roevisual.com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18"/>
        <w:szCs w:val="18"/>
      </w:rPr>
      <w:t>ROE Visual Co., Ltd</w:t>
    </w:r>
    <w:r>
      <w:rPr>
        <w:sz w:val="18"/>
        <w:szCs w:val="18"/>
      </w:rPr>
      <w:t>.</w:t>
    </w:r>
  </w:p>
  <w:p w14:paraId="2497F4AD" w14:textId="77777777" w:rsidR="008A05E6" w:rsidRDefault="00E14ED0">
    <w:pPr>
      <w:rPr>
        <w:sz w:val="18"/>
        <w:szCs w:val="18"/>
      </w:rPr>
    </w:pPr>
    <w:proofErr w:type="spellStart"/>
    <w:r>
      <w:rPr>
        <w:rFonts w:hint="eastAsia"/>
        <w:sz w:val="18"/>
        <w:szCs w:val="18"/>
      </w:rPr>
      <w:t>Bldg</w:t>
    </w:r>
    <w:proofErr w:type="spellEnd"/>
    <w:r>
      <w:rPr>
        <w:rFonts w:hint="eastAsia"/>
        <w:sz w:val="18"/>
        <w:szCs w:val="18"/>
      </w:rPr>
      <w:t xml:space="preserve"> 7, Zhong </w:t>
    </w:r>
    <w:proofErr w:type="spellStart"/>
    <w:r>
      <w:rPr>
        <w:rFonts w:hint="eastAsia"/>
        <w:sz w:val="18"/>
        <w:szCs w:val="18"/>
      </w:rPr>
      <w:t>Yuntai</w:t>
    </w:r>
    <w:proofErr w:type="spellEnd"/>
    <w:r>
      <w:rPr>
        <w:rFonts w:hint="eastAsia"/>
        <w:sz w:val="18"/>
        <w:szCs w:val="18"/>
      </w:rPr>
      <w:t xml:space="preserve"> Technology</w:t>
    </w:r>
  </w:p>
  <w:p w14:paraId="749254BB" w14:textId="77777777" w:rsidR="008A05E6" w:rsidRDefault="00E14ED0">
    <w:pPr>
      <w:rPr>
        <w:sz w:val="18"/>
        <w:szCs w:val="18"/>
      </w:rPr>
    </w:pPr>
    <w:r>
      <w:rPr>
        <w:rFonts w:hint="eastAsia"/>
        <w:sz w:val="18"/>
        <w:szCs w:val="18"/>
      </w:rPr>
      <w:t xml:space="preserve">Industrial Park, </w:t>
    </w:r>
    <w:proofErr w:type="spellStart"/>
    <w:r>
      <w:rPr>
        <w:rFonts w:hint="eastAsia"/>
        <w:sz w:val="18"/>
        <w:szCs w:val="18"/>
      </w:rPr>
      <w:t>Baoan</w:t>
    </w:r>
    <w:proofErr w:type="spellEnd"/>
    <w:r>
      <w:rPr>
        <w:rFonts w:hint="eastAsia"/>
        <w:sz w:val="18"/>
        <w:szCs w:val="18"/>
      </w:rPr>
      <w:t>, Shenzhen, China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4B564" w14:textId="77777777" w:rsidR="0086280F" w:rsidRDefault="0086280F">
      <w:r>
        <w:separator/>
      </w:r>
    </w:p>
  </w:footnote>
  <w:footnote w:type="continuationSeparator" w:id="0">
    <w:p w14:paraId="5CE41839" w14:textId="77777777" w:rsidR="0086280F" w:rsidRDefault="008628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22D3A" w14:textId="77777777" w:rsidR="008A05E6" w:rsidRDefault="00E14ED0">
    <w:pPr>
      <w:pStyle w:val="ae"/>
      <w:pBdr>
        <w:bottom w:val="none" w:sz="0" w:space="0" w:color="auto"/>
      </w:pBdr>
    </w:pPr>
    <w:r>
      <w:rPr>
        <w:noProof/>
      </w:rPr>
      <w:drawing>
        <wp:anchor distT="0" distB="0" distL="114300" distR="114300" simplePos="0" relativeHeight="251659264" behindDoc="0" locked="0" layoutInCell="1" allowOverlap="1" wp14:anchorId="00549649" wp14:editId="48161A81">
          <wp:simplePos x="0" y="0"/>
          <wp:positionH relativeFrom="column">
            <wp:posOffset>-386080</wp:posOffset>
          </wp:positionH>
          <wp:positionV relativeFrom="paragraph">
            <wp:posOffset>-251460</wp:posOffset>
          </wp:positionV>
          <wp:extent cx="7099300" cy="405765"/>
          <wp:effectExtent l="0" t="0" r="0" b="0"/>
          <wp:wrapNone/>
          <wp:docPr id="5" name="图片 2" descr="文件模板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2" descr="文件模板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099300" cy="405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30DF6DD" w14:textId="77777777" w:rsidR="008A05E6" w:rsidRDefault="008A05E6">
    <w:pPr>
      <w:pStyle w:val="ae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2922E4"/>
    <w:multiLevelType w:val="hybridMultilevel"/>
    <w:tmpl w:val="5568EC58"/>
    <w:lvl w:ilvl="0" w:tplc="1E46DA7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05423470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ecilia">
    <w15:presenceInfo w15:providerId="None" w15:userId="Cecili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420"/>
  <w:drawingGridHorizontalSpacing w:val="0"/>
  <w:drawingGridVerticalSpacing w:val="156"/>
  <w:noPunctuationKerning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1381"/>
    <w:rsid w:val="000035DE"/>
    <w:rsid w:val="00004F10"/>
    <w:rsid w:val="00006A8E"/>
    <w:rsid w:val="00011695"/>
    <w:rsid w:val="00013745"/>
    <w:rsid w:val="00034E12"/>
    <w:rsid w:val="0003510C"/>
    <w:rsid w:val="00036AC8"/>
    <w:rsid w:val="000424CC"/>
    <w:rsid w:val="00043231"/>
    <w:rsid w:val="000433BE"/>
    <w:rsid w:val="00043865"/>
    <w:rsid w:val="00044143"/>
    <w:rsid w:val="00045937"/>
    <w:rsid w:val="00046998"/>
    <w:rsid w:val="00046AAF"/>
    <w:rsid w:val="00047A7B"/>
    <w:rsid w:val="0005362C"/>
    <w:rsid w:val="00054886"/>
    <w:rsid w:val="00054C24"/>
    <w:rsid w:val="00054EA2"/>
    <w:rsid w:val="000555AA"/>
    <w:rsid w:val="00056203"/>
    <w:rsid w:val="0005782C"/>
    <w:rsid w:val="00057895"/>
    <w:rsid w:val="00057E0F"/>
    <w:rsid w:val="000609FA"/>
    <w:rsid w:val="00060F6B"/>
    <w:rsid w:val="00062005"/>
    <w:rsid w:val="00062C65"/>
    <w:rsid w:val="00063F85"/>
    <w:rsid w:val="00070A84"/>
    <w:rsid w:val="00070AA4"/>
    <w:rsid w:val="000733ED"/>
    <w:rsid w:val="00075420"/>
    <w:rsid w:val="0007659F"/>
    <w:rsid w:val="00077DD1"/>
    <w:rsid w:val="000805D9"/>
    <w:rsid w:val="00081A67"/>
    <w:rsid w:val="00083918"/>
    <w:rsid w:val="00084DC2"/>
    <w:rsid w:val="00086FEF"/>
    <w:rsid w:val="00093256"/>
    <w:rsid w:val="00097CB8"/>
    <w:rsid w:val="000A1AE0"/>
    <w:rsid w:val="000A2B92"/>
    <w:rsid w:val="000A5155"/>
    <w:rsid w:val="000A5316"/>
    <w:rsid w:val="000A5341"/>
    <w:rsid w:val="000A5C21"/>
    <w:rsid w:val="000B0B9D"/>
    <w:rsid w:val="000B413C"/>
    <w:rsid w:val="000B4C72"/>
    <w:rsid w:val="000B7569"/>
    <w:rsid w:val="000B792E"/>
    <w:rsid w:val="000C0C68"/>
    <w:rsid w:val="000C175E"/>
    <w:rsid w:val="000C35D6"/>
    <w:rsid w:val="000C4ACC"/>
    <w:rsid w:val="000C4DF4"/>
    <w:rsid w:val="000D009B"/>
    <w:rsid w:val="000D1D97"/>
    <w:rsid w:val="000D2BA7"/>
    <w:rsid w:val="000D38A0"/>
    <w:rsid w:val="000D393D"/>
    <w:rsid w:val="000D4075"/>
    <w:rsid w:val="000D634D"/>
    <w:rsid w:val="000D76D2"/>
    <w:rsid w:val="000E4990"/>
    <w:rsid w:val="000E6FD8"/>
    <w:rsid w:val="000F0E52"/>
    <w:rsid w:val="000F1ECC"/>
    <w:rsid w:val="000F22CE"/>
    <w:rsid w:val="000F3A4E"/>
    <w:rsid w:val="000F4098"/>
    <w:rsid w:val="000F57CD"/>
    <w:rsid w:val="000F6CC0"/>
    <w:rsid w:val="00100AD4"/>
    <w:rsid w:val="00103BAB"/>
    <w:rsid w:val="0010401D"/>
    <w:rsid w:val="00105459"/>
    <w:rsid w:val="001070E3"/>
    <w:rsid w:val="00115239"/>
    <w:rsid w:val="001156FE"/>
    <w:rsid w:val="00116768"/>
    <w:rsid w:val="00116CD2"/>
    <w:rsid w:val="00117D38"/>
    <w:rsid w:val="00123830"/>
    <w:rsid w:val="001238BF"/>
    <w:rsid w:val="001242A0"/>
    <w:rsid w:val="00124917"/>
    <w:rsid w:val="0012735B"/>
    <w:rsid w:val="00131B12"/>
    <w:rsid w:val="001327AD"/>
    <w:rsid w:val="001328C7"/>
    <w:rsid w:val="00134756"/>
    <w:rsid w:val="00135BDE"/>
    <w:rsid w:val="001361E3"/>
    <w:rsid w:val="0014018C"/>
    <w:rsid w:val="001413A7"/>
    <w:rsid w:val="001420D5"/>
    <w:rsid w:val="001426D8"/>
    <w:rsid w:val="00143543"/>
    <w:rsid w:val="0014373C"/>
    <w:rsid w:val="00143FE5"/>
    <w:rsid w:val="00145460"/>
    <w:rsid w:val="00146CB7"/>
    <w:rsid w:val="0015164C"/>
    <w:rsid w:val="0015293D"/>
    <w:rsid w:val="00153B22"/>
    <w:rsid w:val="00153F0F"/>
    <w:rsid w:val="00155F2E"/>
    <w:rsid w:val="001609F7"/>
    <w:rsid w:val="001622F7"/>
    <w:rsid w:val="00163976"/>
    <w:rsid w:val="00164085"/>
    <w:rsid w:val="00164B2B"/>
    <w:rsid w:val="001652AA"/>
    <w:rsid w:val="00167B10"/>
    <w:rsid w:val="0017052C"/>
    <w:rsid w:val="001705DF"/>
    <w:rsid w:val="00171225"/>
    <w:rsid w:val="00172A27"/>
    <w:rsid w:val="00174FFD"/>
    <w:rsid w:val="001758B2"/>
    <w:rsid w:val="00176D01"/>
    <w:rsid w:val="001819B2"/>
    <w:rsid w:val="001825AE"/>
    <w:rsid w:val="001832E4"/>
    <w:rsid w:val="00183AB3"/>
    <w:rsid w:val="001861FE"/>
    <w:rsid w:val="001901B3"/>
    <w:rsid w:val="00191053"/>
    <w:rsid w:val="00191A8A"/>
    <w:rsid w:val="00193517"/>
    <w:rsid w:val="00193F29"/>
    <w:rsid w:val="00194288"/>
    <w:rsid w:val="00194F8E"/>
    <w:rsid w:val="001A177F"/>
    <w:rsid w:val="001A20A4"/>
    <w:rsid w:val="001A3067"/>
    <w:rsid w:val="001A326D"/>
    <w:rsid w:val="001A49DE"/>
    <w:rsid w:val="001A4D4C"/>
    <w:rsid w:val="001A6D3A"/>
    <w:rsid w:val="001A7021"/>
    <w:rsid w:val="001B357C"/>
    <w:rsid w:val="001B38CF"/>
    <w:rsid w:val="001B5873"/>
    <w:rsid w:val="001B5B1D"/>
    <w:rsid w:val="001B7182"/>
    <w:rsid w:val="001B7F9D"/>
    <w:rsid w:val="001C13DF"/>
    <w:rsid w:val="001C1FF6"/>
    <w:rsid w:val="001C29F7"/>
    <w:rsid w:val="001C2ED1"/>
    <w:rsid w:val="001C7959"/>
    <w:rsid w:val="001D03A1"/>
    <w:rsid w:val="001D202E"/>
    <w:rsid w:val="001D2E91"/>
    <w:rsid w:val="001D31E3"/>
    <w:rsid w:val="001D3FB2"/>
    <w:rsid w:val="001D4A7C"/>
    <w:rsid w:val="001E0967"/>
    <w:rsid w:val="001E0F87"/>
    <w:rsid w:val="001E6958"/>
    <w:rsid w:val="001F0D46"/>
    <w:rsid w:val="001F20ED"/>
    <w:rsid w:val="001F21D1"/>
    <w:rsid w:val="001F26E3"/>
    <w:rsid w:val="001F2BEF"/>
    <w:rsid w:val="001F3242"/>
    <w:rsid w:val="001F6071"/>
    <w:rsid w:val="001F6217"/>
    <w:rsid w:val="001F668F"/>
    <w:rsid w:val="002000E7"/>
    <w:rsid w:val="002010A9"/>
    <w:rsid w:val="00201D49"/>
    <w:rsid w:val="002072A1"/>
    <w:rsid w:val="00210ECA"/>
    <w:rsid w:val="00212580"/>
    <w:rsid w:val="002135C6"/>
    <w:rsid w:val="00221333"/>
    <w:rsid w:val="00221EA6"/>
    <w:rsid w:val="002227F6"/>
    <w:rsid w:val="0022534D"/>
    <w:rsid w:val="002257EC"/>
    <w:rsid w:val="002263AD"/>
    <w:rsid w:val="0022794C"/>
    <w:rsid w:val="00230FFF"/>
    <w:rsid w:val="002341FB"/>
    <w:rsid w:val="002347F0"/>
    <w:rsid w:val="00236222"/>
    <w:rsid w:val="002410ED"/>
    <w:rsid w:val="0024129E"/>
    <w:rsid w:val="00243672"/>
    <w:rsid w:val="0024371D"/>
    <w:rsid w:val="00243C87"/>
    <w:rsid w:val="00244B0B"/>
    <w:rsid w:val="00245AF2"/>
    <w:rsid w:val="00246CC9"/>
    <w:rsid w:val="002470F1"/>
    <w:rsid w:val="00251095"/>
    <w:rsid w:val="002516C2"/>
    <w:rsid w:val="002517C9"/>
    <w:rsid w:val="00253123"/>
    <w:rsid w:val="002531D5"/>
    <w:rsid w:val="00254602"/>
    <w:rsid w:val="00254CE0"/>
    <w:rsid w:val="00260B10"/>
    <w:rsid w:val="00261C3B"/>
    <w:rsid w:val="00261E70"/>
    <w:rsid w:val="00262C9E"/>
    <w:rsid w:val="002650F4"/>
    <w:rsid w:val="00271856"/>
    <w:rsid w:val="00272202"/>
    <w:rsid w:val="00274A72"/>
    <w:rsid w:val="00281EFE"/>
    <w:rsid w:val="0028302E"/>
    <w:rsid w:val="00283DC2"/>
    <w:rsid w:val="00283F27"/>
    <w:rsid w:val="002854C4"/>
    <w:rsid w:val="00286D89"/>
    <w:rsid w:val="00287A13"/>
    <w:rsid w:val="002911DB"/>
    <w:rsid w:val="0029200A"/>
    <w:rsid w:val="00292415"/>
    <w:rsid w:val="00294CEF"/>
    <w:rsid w:val="00295B71"/>
    <w:rsid w:val="002965DA"/>
    <w:rsid w:val="002A0E91"/>
    <w:rsid w:val="002A2629"/>
    <w:rsid w:val="002A2F57"/>
    <w:rsid w:val="002A49F9"/>
    <w:rsid w:val="002A4EA2"/>
    <w:rsid w:val="002A77AF"/>
    <w:rsid w:val="002A7AAB"/>
    <w:rsid w:val="002B0667"/>
    <w:rsid w:val="002B09DB"/>
    <w:rsid w:val="002B134C"/>
    <w:rsid w:val="002B2BFB"/>
    <w:rsid w:val="002B3DA1"/>
    <w:rsid w:val="002B717E"/>
    <w:rsid w:val="002C33B9"/>
    <w:rsid w:val="002C3DA6"/>
    <w:rsid w:val="002C633E"/>
    <w:rsid w:val="002C76F0"/>
    <w:rsid w:val="002D21D8"/>
    <w:rsid w:val="002D3533"/>
    <w:rsid w:val="002D39C9"/>
    <w:rsid w:val="002D57D9"/>
    <w:rsid w:val="002D60AE"/>
    <w:rsid w:val="002D677C"/>
    <w:rsid w:val="002E0594"/>
    <w:rsid w:val="002E0B20"/>
    <w:rsid w:val="002E1E3B"/>
    <w:rsid w:val="002E2933"/>
    <w:rsid w:val="002E38AF"/>
    <w:rsid w:val="002E3EDF"/>
    <w:rsid w:val="002E4A16"/>
    <w:rsid w:val="002E75C4"/>
    <w:rsid w:val="002E78AC"/>
    <w:rsid w:val="002F07A9"/>
    <w:rsid w:val="002F0B06"/>
    <w:rsid w:val="002F116F"/>
    <w:rsid w:val="002F256E"/>
    <w:rsid w:val="002F2640"/>
    <w:rsid w:val="002F4C40"/>
    <w:rsid w:val="002F6632"/>
    <w:rsid w:val="00300218"/>
    <w:rsid w:val="0030021B"/>
    <w:rsid w:val="003023D7"/>
    <w:rsid w:val="00302F08"/>
    <w:rsid w:val="00304411"/>
    <w:rsid w:val="00305277"/>
    <w:rsid w:val="00307F4F"/>
    <w:rsid w:val="00311D20"/>
    <w:rsid w:val="003131D5"/>
    <w:rsid w:val="00313BF5"/>
    <w:rsid w:val="003142D0"/>
    <w:rsid w:val="003148D2"/>
    <w:rsid w:val="003148D9"/>
    <w:rsid w:val="00314D7A"/>
    <w:rsid w:val="0031672F"/>
    <w:rsid w:val="00317D23"/>
    <w:rsid w:val="00320F83"/>
    <w:rsid w:val="0032109D"/>
    <w:rsid w:val="003217B9"/>
    <w:rsid w:val="0032180F"/>
    <w:rsid w:val="00321BAE"/>
    <w:rsid w:val="00324520"/>
    <w:rsid w:val="00327C84"/>
    <w:rsid w:val="00327D12"/>
    <w:rsid w:val="00327D6C"/>
    <w:rsid w:val="003325EC"/>
    <w:rsid w:val="00333A7E"/>
    <w:rsid w:val="00334BD4"/>
    <w:rsid w:val="0033677C"/>
    <w:rsid w:val="00337878"/>
    <w:rsid w:val="00341B01"/>
    <w:rsid w:val="00341FED"/>
    <w:rsid w:val="003424E9"/>
    <w:rsid w:val="0034335B"/>
    <w:rsid w:val="00343925"/>
    <w:rsid w:val="003452E9"/>
    <w:rsid w:val="003506CE"/>
    <w:rsid w:val="00350BB0"/>
    <w:rsid w:val="00353B21"/>
    <w:rsid w:val="00354A6A"/>
    <w:rsid w:val="003560CF"/>
    <w:rsid w:val="0035694D"/>
    <w:rsid w:val="00357F01"/>
    <w:rsid w:val="0036099C"/>
    <w:rsid w:val="00361A41"/>
    <w:rsid w:val="00362F4B"/>
    <w:rsid w:val="003633F8"/>
    <w:rsid w:val="00367EC5"/>
    <w:rsid w:val="00367FEC"/>
    <w:rsid w:val="003700A6"/>
    <w:rsid w:val="00372CDD"/>
    <w:rsid w:val="0037371C"/>
    <w:rsid w:val="00374096"/>
    <w:rsid w:val="00374EA4"/>
    <w:rsid w:val="00375620"/>
    <w:rsid w:val="00382EA9"/>
    <w:rsid w:val="00390303"/>
    <w:rsid w:val="0039054E"/>
    <w:rsid w:val="00391E1C"/>
    <w:rsid w:val="00397E06"/>
    <w:rsid w:val="003A0A88"/>
    <w:rsid w:val="003A22C2"/>
    <w:rsid w:val="003A295D"/>
    <w:rsid w:val="003A4915"/>
    <w:rsid w:val="003A4E9E"/>
    <w:rsid w:val="003A538E"/>
    <w:rsid w:val="003A5B04"/>
    <w:rsid w:val="003A6A4A"/>
    <w:rsid w:val="003A7649"/>
    <w:rsid w:val="003A78E4"/>
    <w:rsid w:val="003A7F7A"/>
    <w:rsid w:val="003B2BC7"/>
    <w:rsid w:val="003B459D"/>
    <w:rsid w:val="003B64A5"/>
    <w:rsid w:val="003C007E"/>
    <w:rsid w:val="003C1647"/>
    <w:rsid w:val="003C2723"/>
    <w:rsid w:val="003C2A5D"/>
    <w:rsid w:val="003C365D"/>
    <w:rsid w:val="003C3866"/>
    <w:rsid w:val="003C58DA"/>
    <w:rsid w:val="003C6195"/>
    <w:rsid w:val="003C76B5"/>
    <w:rsid w:val="003D0F13"/>
    <w:rsid w:val="003D10CB"/>
    <w:rsid w:val="003D1CBB"/>
    <w:rsid w:val="003D1FFD"/>
    <w:rsid w:val="003D3438"/>
    <w:rsid w:val="003D3CF0"/>
    <w:rsid w:val="003D60BA"/>
    <w:rsid w:val="003D7988"/>
    <w:rsid w:val="003E1D24"/>
    <w:rsid w:val="003E2333"/>
    <w:rsid w:val="003E2F75"/>
    <w:rsid w:val="003E39E0"/>
    <w:rsid w:val="003E5577"/>
    <w:rsid w:val="003E67D3"/>
    <w:rsid w:val="003F1AEC"/>
    <w:rsid w:val="003F28B4"/>
    <w:rsid w:val="003F31DB"/>
    <w:rsid w:val="003F47A0"/>
    <w:rsid w:val="003F66CF"/>
    <w:rsid w:val="003F7187"/>
    <w:rsid w:val="00400393"/>
    <w:rsid w:val="004016A0"/>
    <w:rsid w:val="00401AE1"/>
    <w:rsid w:val="004036B5"/>
    <w:rsid w:val="004059E9"/>
    <w:rsid w:val="0040687B"/>
    <w:rsid w:val="00406AE2"/>
    <w:rsid w:val="004072FA"/>
    <w:rsid w:val="00410AA5"/>
    <w:rsid w:val="004118FC"/>
    <w:rsid w:val="00414EDC"/>
    <w:rsid w:val="00416D02"/>
    <w:rsid w:val="0041725D"/>
    <w:rsid w:val="0041734A"/>
    <w:rsid w:val="004174FB"/>
    <w:rsid w:val="00423B86"/>
    <w:rsid w:val="0042408A"/>
    <w:rsid w:val="00424C04"/>
    <w:rsid w:val="0042588E"/>
    <w:rsid w:val="0042719A"/>
    <w:rsid w:val="00427279"/>
    <w:rsid w:val="00430C1C"/>
    <w:rsid w:val="00430CC6"/>
    <w:rsid w:val="00430D74"/>
    <w:rsid w:val="00432484"/>
    <w:rsid w:val="004340B5"/>
    <w:rsid w:val="004358AA"/>
    <w:rsid w:val="00437A15"/>
    <w:rsid w:val="00441DAA"/>
    <w:rsid w:val="00443CE9"/>
    <w:rsid w:val="00445830"/>
    <w:rsid w:val="00450D39"/>
    <w:rsid w:val="0045141E"/>
    <w:rsid w:val="00452E17"/>
    <w:rsid w:val="00455E1A"/>
    <w:rsid w:val="00456E02"/>
    <w:rsid w:val="004571F2"/>
    <w:rsid w:val="00465363"/>
    <w:rsid w:val="00470772"/>
    <w:rsid w:val="0047113F"/>
    <w:rsid w:val="004723EB"/>
    <w:rsid w:val="00472DCC"/>
    <w:rsid w:val="00476716"/>
    <w:rsid w:val="00476AE8"/>
    <w:rsid w:val="00480DBB"/>
    <w:rsid w:val="00482793"/>
    <w:rsid w:val="00484B6E"/>
    <w:rsid w:val="00484ECA"/>
    <w:rsid w:val="00485503"/>
    <w:rsid w:val="0048609C"/>
    <w:rsid w:val="00491549"/>
    <w:rsid w:val="00491550"/>
    <w:rsid w:val="00491905"/>
    <w:rsid w:val="00492304"/>
    <w:rsid w:val="00493A95"/>
    <w:rsid w:val="0049577B"/>
    <w:rsid w:val="004965FD"/>
    <w:rsid w:val="004A0E85"/>
    <w:rsid w:val="004A2294"/>
    <w:rsid w:val="004A23A1"/>
    <w:rsid w:val="004A49A2"/>
    <w:rsid w:val="004A6B39"/>
    <w:rsid w:val="004A74C1"/>
    <w:rsid w:val="004B01E5"/>
    <w:rsid w:val="004B1234"/>
    <w:rsid w:val="004B2054"/>
    <w:rsid w:val="004B37AD"/>
    <w:rsid w:val="004B44B1"/>
    <w:rsid w:val="004B4D2E"/>
    <w:rsid w:val="004B59F0"/>
    <w:rsid w:val="004B7772"/>
    <w:rsid w:val="004C4986"/>
    <w:rsid w:val="004C549C"/>
    <w:rsid w:val="004D14D1"/>
    <w:rsid w:val="004D48FB"/>
    <w:rsid w:val="004D4A7A"/>
    <w:rsid w:val="004D57A5"/>
    <w:rsid w:val="004E244B"/>
    <w:rsid w:val="004E5C96"/>
    <w:rsid w:val="004E60DA"/>
    <w:rsid w:val="004E6F72"/>
    <w:rsid w:val="004F0FD3"/>
    <w:rsid w:val="004F1B65"/>
    <w:rsid w:val="004F6CB3"/>
    <w:rsid w:val="004F6D58"/>
    <w:rsid w:val="004F6E80"/>
    <w:rsid w:val="00502BD1"/>
    <w:rsid w:val="00503AA3"/>
    <w:rsid w:val="00506C29"/>
    <w:rsid w:val="00507151"/>
    <w:rsid w:val="005074E5"/>
    <w:rsid w:val="00511086"/>
    <w:rsid w:val="00511BC3"/>
    <w:rsid w:val="00511D17"/>
    <w:rsid w:val="0051200E"/>
    <w:rsid w:val="0051284F"/>
    <w:rsid w:val="00513C40"/>
    <w:rsid w:val="0051594F"/>
    <w:rsid w:val="00516630"/>
    <w:rsid w:val="005168A0"/>
    <w:rsid w:val="00517878"/>
    <w:rsid w:val="00521D19"/>
    <w:rsid w:val="00522469"/>
    <w:rsid w:val="00525070"/>
    <w:rsid w:val="005260E2"/>
    <w:rsid w:val="0052718D"/>
    <w:rsid w:val="00531159"/>
    <w:rsid w:val="00532787"/>
    <w:rsid w:val="00532B0C"/>
    <w:rsid w:val="00534CE4"/>
    <w:rsid w:val="00535961"/>
    <w:rsid w:val="00536AD5"/>
    <w:rsid w:val="00536BF6"/>
    <w:rsid w:val="00536FF1"/>
    <w:rsid w:val="00543058"/>
    <w:rsid w:val="00544D87"/>
    <w:rsid w:val="005460CB"/>
    <w:rsid w:val="00550B5E"/>
    <w:rsid w:val="00557310"/>
    <w:rsid w:val="00560443"/>
    <w:rsid w:val="00560A09"/>
    <w:rsid w:val="005644A1"/>
    <w:rsid w:val="005650B0"/>
    <w:rsid w:val="0056516F"/>
    <w:rsid w:val="005665AE"/>
    <w:rsid w:val="005705A5"/>
    <w:rsid w:val="005706CD"/>
    <w:rsid w:val="00571CD6"/>
    <w:rsid w:val="00574F10"/>
    <w:rsid w:val="005752F7"/>
    <w:rsid w:val="00576C16"/>
    <w:rsid w:val="005778D7"/>
    <w:rsid w:val="0058082E"/>
    <w:rsid w:val="00581DB3"/>
    <w:rsid w:val="00582526"/>
    <w:rsid w:val="00585852"/>
    <w:rsid w:val="0059126D"/>
    <w:rsid w:val="00591682"/>
    <w:rsid w:val="0059292C"/>
    <w:rsid w:val="00594ED0"/>
    <w:rsid w:val="005A05B9"/>
    <w:rsid w:val="005A0702"/>
    <w:rsid w:val="005A2A73"/>
    <w:rsid w:val="005A3942"/>
    <w:rsid w:val="005A420A"/>
    <w:rsid w:val="005A5C81"/>
    <w:rsid w:val="005B0A46"/>
    <w:rsid w:val="005B3565"/>
    <w:rsid w:val="005B542B"/>
    <w:rsid w:val="005B718A"/>
    <w:rsid w:val="005B7543"/>
    <w:rsid w:val="005C0D7F"/>
    <w:rsid w:val="005C393C"/>
    <w:rsid w:val="005C4420"/>
    <w:rsid w:val="005C6E49"/>
    <w:rsid w:val="005D1F69"/>
    <w:rsid w:val="005D1FEE"/>
    <w:rsid w:val="005D29EB"/>
    <w:rsid w:val="005D2FE4"/>
    <w:rsid w:val="005D4741"/>
    <w:rsid w:val="005D4E60"/>
    <w:rsid w:val="005D4EFB"/>
    <w:rsid w:val="005E0334"/>
    <w:rsid w:val="005E0B34"/>
    <w:rsid w:val="005E1F13"/>
    <w:rsid w:val="005E24F7"/>
    <w:rsid w:val="005E2E11"/>
    <w:rsid w:val="005E4EBF"/>
    <w:rsid w:val="005E5085"/>
    <w:rsid w:val="005E6BC8"/>
    <w:rsid w:val="005F58E6"/>
    <w:rsid w:val="00601067"/>
    <w:rsid w:val="00602DCB"/>
    <w:rsid w:val="00605AE7"/>
    <w:rsid w:val="00607AEC"/>
    <w:rsid w:val="00610CAD"/>
    <w:rsid w:val="00611883"/>
    <w:rsid w:val="00611DFA"/>
    <w:rsid w:val="006128F2"/>
    <w:rsid w:val="00612D1E"/>
    <w:rsid w:val="00612D6A"/>
    <w:rsid w:val="00614518"/>
    <w:rsid w:val="00616319"/>
    <w:rsid w:val="00625AAA"/>
    <w:rsid w:val="00625B98"/>
    <w:rsid w:val="00627C0D"/>
    <w:rsid w:val="00630C26"/>
    <w:rsid w:val="00632BB7"/>
    <w:rsid w:val="00634052"/>
    <w:rsid w:val="0063524A"/>
    <w:rsid w:val="006405AC"/>
    <w:rsid w:val="00640D55"/>
    <w:rsid w:val="006418CC"/>
    <w:rsid w:val="00641983"/>
    <w:rsid w:val="00643D7E"/>
    <w:rsid w:val="00646458"/>
    <w:rsid w:val="00646597"/>
    <w:rsid w:val="006468B9"/>
    <w:rsid w:val="00651EC4"/>
    <w:rsid w:val="006525AD"/>
    <w:rsid w:val="006538B1"/>
    <w:rsid w:val="00653B99"/>
    <w:rsid w:val="00655A4B"/>
    <w:rsid w:val="00656D7D"/>
    <w:rsid w:val="00657293"/>
    <w:rsid w:val="006576AA"/>
    <w:rsid w:val="0066392D"/>
    <w:rsid w:val="00663FFB"/>
    <w:rsid w:val="00666420"/>
    <w:rsid w:val="006720D5"/>
    <w:rsid w:val="00674A4F"/>
    <w:rsid w:val="00674B64"/>
    <w:rsid w:val="006759F8"/>
    <w:rsid w:val="00681C81"/>
    <w:rsid w:val="00682BE1"/>
    <w:rsid w:val="006856BE"/>
    <w:rsid w:val="00687C84"/>
    <w:rsid w:val="00687E17"/>
    <w:rsid w:val="00691224"/>
    <w:rsid w:val="006913D0"/>
    <w:rsid w:val="006930D8"/>
    <w:rsid w:val="0069423D"/>
    <w:rsid w:val="00694612"/>
    <w:rsid w:val="006A10A1"/>
    <w:rsid w:val="006A1BFC"/>
    <w:rsid w:val="006A43C9"/>
    <w:rsid w:val="006A4488"/>
    <w:rsid w:val="006B2311"/>
    <w:rsid w:val="006B240B"/>
    <w:rsid w:val="006B24EF"/>
    <w:rsid w:val="006B264D"/>
    <w:rsid w:val="006B4D39"/>
    <w:rsid w:val="006B51F6"/>
    <w:rsid w:val="006C1DAE"/>
    <w:rsid w:val="006C2C3E"/>
    <w:rsid w:val="006C33B9"/>
    <w:rsid w:val="006C4520"/>
    <w:rsid w:val="006C4F81"/>
    <w:rsid w:val="006C623E"/>
    <w:rsid w:val="006C73F7"/>
    <w:rsid w:val="006D4741"/>
    <w:rsid w:val="006D51C2"/>
    <w:rsid w:val="006D6F72"/>
    <w:rsid w:val="006E0D51"/>
    <w:rsid w:val="006E37C5"/>
    <w:rsid w:val="006E49E9"/>
    <w:rsid w:val="006E704A"/>
    <w:rsid w:val="006F0287"/>
    <w:rsid w:val="006F23A9"/>
    <w:rsid w:val="006F2D88"/>
    <w:rsid w:val="006F341B"/>
    <w:rsid w:val="006F3F66"/>
    <w:rsid w:val="006F41DC"/>
    <w:rsid w:val="00700E1C"/>
    <w:rsid w:val="00701968"/>
    <w:rsid w:val="00705760"/>
    <w:rsid w:val="00706F87"/>
    <w:rsid w:val="00707594"/>
    <w:rsid w:val="007112F1"/>
    <w:rsid w:val="00711804"/>
    <w:rsid w:val="0071273B"/>
    <w:rsid w:val="0072324F"/>
    <w:rsid w:val="00723652"/>
    <w:rsid w:val="0072540A"/>
    <w:rsid w:val="0072552B"/>
    <w:rsid w:val="00726467"/>
    <w:rsid w:val="00726635"/>
    <w:rsid w:val="00733A3F"/>
    <w:rsid w:val="00734EB4"/>
    <w:rsid w:val="00735BD3"/>
    <w:rsid w:val="007366EA"/>
    <w:rsid w:val="0073686C"/>
    <w:rsid w:val="007401BD"/>
    <w:rsid w:val="00740B41"/>
    <w:rsid w:val="007423F9"/>
    <w:rsid w:val="00742EA4"/>
    <w:rsid w:val="00743069"/>
    <w:rsid w:val="007439F9"/>
    <w:rsid w:val="00743CFB"/>
    <w:rsid w:val="0074490D"/>
    <w:rsid w:val="007516C5"/>
    <w:rsid w:val="00751B67"/>
    <w:rsid w:val="007526B0"/>
    <w:rsid w:val="00754146"/>
    <w:rsid w:val="0075446C"/>
    <w:rsid w:val="00754942"/>
    <w:rsid w:val="00754974"/>
    <w:rsid w:val="00755F72"/>
    <w:rsid w:val="00756648"/>
    <w:rsid w:val="00760716"/>
    <w:rsid w:val="00760A0B"/>
    <w:rsid w:val="00762986"/>
    <w:rsid w:val="00764582"/>
    <w:rsid w:val="00765E1E"/>
    <w:rsid w:val="007673F6"/>
    <w:rsid w:val="00771795"/>
    <w:rsid w:val="00772871"/>
    <w:rsid w:val="00772EE8"/>
    <w:rsid w:val="00773709"/>
    <w:rsid w:val="00773F7B"/>
    <w:rsid w:val="00774543"/>
    <w:rsid w:val="00775E9A"/>
    <w:rsid w:val="0077765E"/>
    <w:rsid w:val="00780888"/>
    <w:rsid w:val="00781B64"/>
    <w:rsid w:val="007827B9"/>
    <w:rsid w:val="0078281A"/>
    <w:rsid w:val="007833E0"/>
    <w:rsid w:val="007835E2"/>
    <w:rsid w:val="00784690"/>
    <w:rsid w:val="007856AF"/>
    <w:rsid w:val="0078633F"/>
    <w:rsid w:val="0078656F"/>
    <w:rsid w:val="00787EE3"/>
    <w:rsid w:val="00791D93"/>
    <w:rsid w:val="0079385B"/>
    <w:rsid w:val="00794225"/>
    <w:rsid w:val="00794D52"/>
    <w:rsid w:val="007952A0"/>
    <w:rsid w:val="00796EEA"/>
    <w:rsid w:val="007A04B1"/>
    <w:rsid w:val="007A06FD"/>
    <w:rsid w:val="007A6895"/>
    <w:rsid w:val="007A6B39"/>
    <w:rsid w:val="007B318A"/>
    <w:rsid w:val="007B3E6B"/>
    <w:rsid w:val="007B4AF6"/>
    <w:rsid w:val="007C01E9"/>
    <w:rsid w:val="007C0BDE"/>
    <w:rsid w:val="007C1DEA"/>
    <w:rsid w:val="007D3000"/>
    <w:rsid w:val="007D386C"/>
    <w:rsid w:val="007D3ACB"/>
    <w:rsid w:val="007D56DD"/>
    <w:rsid w:val="007D5C86"/>
    <w:rsid w:val="007E0139"/>
    <w:rsid w:val="007E26BA"/>
    <w:rsid w:val="007E27A7"/>
    <w:rsid w:val="007E5B94"/>
    <w:rsid w:val="007E69C2"/>
    <w:rsid w:val="007F1C46"/>
    <w:rsid w:val="007F235A"/>
    <w:rsid w:val="007F3C40"/>
    <w:rsid w:val="007F49BC"/>
    <w:rsid w:val="007F59E7"/>
    <w:rsid w:val="007F6695"/>
    <w:rsid w:val="007F6B9D"/>
    <w:rsid w:val="00803F87"/>
    <w:rsid w:val="0080515A"/>
    <w:rsid w:val="00807453"/>
    <w:rsid w:val="00807E85"/>
    <w:rsid w:val="00807FE2"/>
    <w:rsid w:val="00810A54"/>
    <w:rsid w:val="00815250"/>
    <w:rsid w:val="0082091C"/>
    <w:rsid w:val="00820DF5"/>
    <w:rsid w:val="00824571"/>
    <w:rsid w:val="008247D2"/>
    <w:rsid w:val="00827F6E"/>
    <w:rsid w:val="0083156E"/>
    <w:rsid w:val="00832D66"/>
    <w:rsid w:val="0083310F"/>
    <w:rsid w:val="00833118"/>
    <w:rsid w:val="00834F58"/>
    <w:rsid w:val="00835311"/>
    <w:rsid w:val="008405A6"/>
    <w:rsid w:val="0084273F"/>
    <w:rsid w:val="0084276C"/>
    <w:rsid w:val="00843181"/>
    <w:rsid w:val="00846CAC"/>
    <w:rsid w:val="0085142F"/>
    <w:rsid w:val="008535CD"/>
    <w:rsid w:val="00855049"/>
    <w:rsid w:val="00857FD9"/>
    <w:rsid w:val="0086108E"/>
    <w:rsid w:val="0086280F"/>
    <w:rsid w:val="008638B5"/>
    <w:rsid w:val="00863BC3"/>
    <w:rsid w:val="008640EE"/>
    <w:rsid w:val="00864EF1"/>
    <w:rsid w:val="00866977"/>
    <w:rsid w:val="00867307"/>
    <w:rsid w:val="00867A20"/>
    <w:rsid w:val="00870986"/>
    <w:rsid w:val="008778B8"/>
    <w:rsid w:val="008839A9"/>
    <w:rsid w:val="0088650B"/>
    <w:rsid w:val="00886CDF"/>
    <w:rsid w:val="00887018"/>
    <w:rsid w:val="008903EC"/>
    <w:rsid w:val="008907EC"/>
    <w:rsid w:val="00890DED"/>
    <w:rsid w:val="00891CFA"/>
    <w:rsid w:val="00892033"/>
    <w:rsid w:val="00892D4B"/>
    <w:rsid w:val="00894D8E"/>
    <w:rsid w:val="008974F8"/>
    <w:rsid w:val="008A05E6"/>
    <w:rsid w:val="008A1791"/>
    <w:rsid w:val="008A4509"/>
    <w:rsid w:val="008A6670"/>
    <w:rsid w:val="008A6F6B"/>
    <w:rsid w:val="008A7E79"/>
    <w:rsid w:val="008B0C80"/>
    <w:rsid w:val="008B12C6"/>
    <w:rsid w:val="008B242E"/>
    <w:rsid w:val="008B50C8"/>
    <w:rsid w:val="008B5132"/>
    <w:rsid w:val="008B59B3"/>
    <w:rsid w:val="008B62F8"/>
    <w:rsid w:val="008B766D"/>
    <w:rsid w:val="008B78DD"/>
    <w:rsid w:val="008C1F68"/>
    <w:rsid w:val="008C5FF7"/>
    <w:rsid w:val="008D1D24"/>
    <w:rsid w:val="008D2CDF"/>
    <w:rsid w:val="008D43E5"/>
    <w:rsid w:val="008E1DB7"/>
    <w:rsid w:val="008E5C20"/>
    <w:rsid w:val="008E6B6E"/>
    <w:rsid w:val="008E7063"/>
    <w:rsid w:val="008F01D4"/>
    <w:rsid w:val="008F04E5"/>
    <w:rsid w:val="008F5559"/>
    <w:rsid w:val="008F61CD"/>
    <w:rsid w:val="00900CA0"/>
    <w:rsid w:val="009041F5"/>
    <w:rsid w:val="009115DD"/>
    <w:rsid w:val="00912F79"/>
    <w:rsid w:val="009145FC"/>
    <w:rsid w:val="00915980"/>
    <w:rsid w:val="00917E9A"/>
    <w:rsid w:val="0092392E"/>
    <w:rsid w:val="00923E87"/>
    <w:rsid w:val="00924FBA"/>
    <w:rsid w:val="0092665E"/>
    <w:rsid w:val="0093076B"/>
    <w:rsid w:val="00933176"/>
    <w:rsid w:val="0093344F"/>
    <w:rsid w:val="00933A28"/>
    <w:rsid w:val="00933E5C"/>
    <w:rsid w:val="00934DA0"/>
    <w:rsid w:val="00934F08"/>
    <w:rsid w:val="00940982"/>
    <w:rsid w:val="00943828"/>
    <w:rsid w:val="00943B66"/>
    <w:rsid w:val="00943D87"/>
    <w:rsid w:val="00950A4C"/>
    <w:rsid w:val="009527A3"/>
    <w:rsid w:val="00952B00"/>
    <w:rsid w:val="00952F92"/>
    <w:rsid w:val="0095328F"/>
    <w:rsid w:val="00954CFA"/>
    <w:rsid w:val="00960428"/>
    <w:rsid w:val="00962198"/>
    <w:rsid w:val="00965D9A"/>
    <w:rsid w:val="00966307"/>
    <w:rsid w:val="00966E7E"/>
    <w:rsid w:val="00967538"/>
    <w:rsid w:val="00967E05"/>
    <w:rsid w:val="00972219"/>
    <w:rsid w:val="00972B0D"/>
    <w:rsid w:val="009734E9"/>
    <w:rsid w:val="0097453E"/>
    <w:rsid w:val="009802A2"/>
    <w:rsid w:val="00980765"/>
    <w:rsid w:val="009843E4"/>
    <w:rsid w:val="00984B74"/>
    <w:rsid w:val="009852CC"/>
    <w:rsid w:val="009853E3"/>
    <w:rsid w:val="00986084"/>
    <w:rsid w:val="00986629"/>
    <w:rsid w:val="00986A5B"/>
    <w:rsid w:val="00986D93"/>
    <w:rsid w:val="009906AF"/>
    <w:rsid w:val="00992107"/>
    <w:rsid w:val="00992F8D"/>
    <w:rsid w:val="00993164"/>
    <w:rsid w:val="0099323C"/>
    <w:rsid w:val="009934C0"/>
    <w:rsid w:val="00997BC0"/>
    <w:rsid w:val="009A0773"/>
    <w:rsid w:val="009A175F"/>
    <w:rsid w:val="009A36A7"/>
    <w:rsid w:val="009A47AE"/>
    <w:rsid w:val="009B0124"/>
    <w:rsid w:val="009B334C"/>
    <w:rsid w:val="009B3573"/>
    <w:rsid w:val="009B3BCA"/>
    <w:rsid w:val="009B5D65"/>
    <w:rsid w:val="009B5F99"/>
    <w:rsid w:val="009B7D11"/>
    <w:rsid w:val="009C04DF"/>
    <w:rsid w:val="009C04FB"/>
    <w:rsid w:val="009C1EDD"/>
    <w:rsid w:val="009C2A38"/>
    <w:rsid w:val="009C3377"/>
    <w:rsid w:val="009C362E"/>
    <w:rsid w:val="009C434A"/>
    <w:rsid w:val="009C5C96"/>
    <w:rsid w:val="009D04AB"/>
    <w:rsid w:val="009D10E1"/>
    <w:rsid w:val="009D1FF2"/>
    <w:rsid w:val="009D2044"/>
    <w:rsid w:val="009D2285"/>
    <w:rsid w:val="009D3AFE"/>
    <w:rsid w:val="009D4A46"/>
    <w:rsid w:val="009D5CA4"/>
    <w:rsid w:val="009D79D3"/>
    <w:rsid w:val="009E252C"/>
    <w:rsid w:val="009E39A4"/>
    <w:rsid w:val="009E4370"/>
    <w:rsid w:val="009E4B42"/>
    <w:rsid w:val="009E57E2"/>
    <w:rsid w:val="009F0855"/>
    <w:rsid w:val="00A024F0"/>
    <w:rsid w:val="00A039DD"/>
    <w:rsid w:val="00A044D9"/>
    <w:rsid w:val="00A04996"/>
    <w:rsid w:val="00A04E4C"/>
    <w:rsid w:val="00A055A2"/>
    <w:rsid w:val="00A0689B"/>
    <w:rsid w:val="00A13AD0"/>
    <w:rsid w:val="00A212DF"/>
    <w:rsid w:val="00A21C2A"/>
    <w:rsid w:val="00A24285"/>
    <w:rsid w:val="00A253A1"/>
    <w:rsid w:val="00A279F5"/>
    <w:rsid w:val="00A33582"/>
    <w:rsid w:val="00A33699"/>
    <w:rsid w:val="00A338C4"/>
    <w:rsid w:val="00A3444D"/>
    <w:rsid w:val="00A35BDC"/>
    <w:rsid w:val="00A36AB8"/>
    <w:rsid w:val="00A40F2E"/>
    <w:rsid w:val="00A41065"/>
    <w:rsid w:val="00A42FF5"/>
    <w:rsid w:val="00A4480D"/>
    <w:rsid w:val="00A44F2E"/>
    <w:rsid w:val="00A4564A"/>
    <w:rsid w:val="00A4626C"/>
    <w:rsid w:val="00A4669F"/>
    <w:rsid w:val="00A47FB6"/>
    <w:rsid w:val="00A562C0"/>
    <w:rsid w:val="00A609CE"/>
    <w:rsid w:val="00A6105C"/>
    <w:rsid w:val="00A61E42"/>
    <w:rsid w:val="00A708F9"/>
    <w:rsid w:val="00A747BA"/>
    <w:rsid w:val="00A750B6"/>
    <w:rsid w:val="00A80463"/>
    <w:rsid w:val="00A828DA"/>
    <w:rsid w:val="00A84953"/>
    <w:rsid w:val="00A90698"/>
    <w:rsid w:val="00A924F0"/>
    <w:rsid w:val="00A93193"/>
    <w:rsid w:val="00A93E95"/>
    <w:rsid w:val="00A9588B"/>
    <w:rsid w:val="00A95C37"/>
    <w:rsid w:val="00A96DDD"/>
    <w:rsid w:val="00A97427"/>
    <w:rsid w:val="00AA022F"/>
    <w:rsid w:val="00AA08B8"/>
    <w:rsid w:val="00AA13D8"/>
    <w:rsid w:val="00AA5AAF"/>
    <w:rsid w:val="00AA5D62"/>
    <w:rsid w:val="00AA67EF"/>
    <w:rsid w:val="00AB0D5C"/>
    <w:rsid w:val="00AB21DE"/>
    <w:rsid w:val="00AB2795"/>
    <w:rsid w:val="00AB27ED"/>
    <w:rsid w:val="00AB3043"/>
    <w:rsid w:val="00AB572B"/>
    <w:rsid w:val="00AB582D"/>
    <w:rsid w:val="00AB6D41"/>
    <w:rsid w:val="00AB7C54"/>
    <w:rsid w:val="00AC0192"/>
    <w:rsid w:val="00AC1BBF"/>
    <w:rsid w:val="00AC1C27"/>
    <w:rsid w:val="00AC2025"/>
    <w:rsid w:val="00AC33E8"/>
    <w:rsid w:val="00AC3593"/>
    <w:rsid w:val="00AC60A2"/>
    <w:rsid w:val="00AC6E0A"/>
    <w:rsid w:val="00AD0C5E"/>
    <w:rsid w:val="00AD1019"/>
    <w:rsid w:val="00AD2A9E"/>
    <w:rsid w:val="00AD4702"/>
    <w:rsid w:val="00AD529C"/>
    <w:rsid w:val="00AD580B"/>
    <w:rsid w:val="00AD7F56"/>
    <w:rsid w:val="00AE1858"/>
    <w:rsid w:val="00AE1F07"/>
    <w:rsid w:val="00AE20CE"/>
    <w:rsid w:val="00AE2C55"/>
    <w:rsid w:val="00AE3536"/>
    <w:rsid w:val="00AE4C19"/>
    <w:rsid w:val="00AE5E2C"/>
    <w:rsid w:val="00AE64DC"/>
    <w:rsid w:val="00AF2213"/>
    <w:rsid w:val="00AF2297"/>
    <w:rsid w:val="00AF4565"/>
    <w:rsid w:val="00AF4EF5"/>
    <w:rsid w:val="00AF5443"/>
    <w:rsid w:val="00AF559D"/>
    <w:rsid w:val="00AF64B5"/>
    <w:rsid w:val="00AF7F03"/>
    <w:rsid w:val="00B00651"/>
    <w:rsid w:val="00B00E4F"/>
    <w:rsid w:val="00B017A2"/>
    <w:rsid w:val="00B04F63"/>
    <w:rsid w:val="00B05D2B"/>
    <w:rsid w:val="00B07308"/>
    <w:rsid w:val="00B07E42"/>
    <w:rsid w:val="00B1072B"/>
    <w:rsid w:val="00B10A39"/>
    <w:rsid w:val="00B11138"/>
    <w:rsid w:val="00B12B68"/>
    <w:rsid w:val="00B13408"/>
    <w:rsid w:val="00B13D02"/>
    <w:rsid w:val="00B16D82"/>
    <w:rsid w:val="00B17809"/>
    <w:rsid w:val="00B202DF"/>
    <w:rsid w:val="00B2291D"/>
    <w:rsid w:val="00B23747"/>
    <w:rsid w:val="00B238C5"/>
    <w:rsid w:val="00B25FB0"/>
    <w:rsid w:val="00B267F8"/>
    <w:rsid w:val="00B27B42"/>
    <w:rsid w:val="00B32758"/>
    <w:rsid w:val="00B342C1"/>
    <w:rsid w:val="00B35A93"/>
    <w:rsid w:val="00B35CE2"/>
    <w:rsid w:val="00B36393"/>
    <w:rsid w:val="00B370FC"/>
    <w:rsid w:val="00B3755A"/>
    <w:rsid w:val="00B40E81"/>
    <w:rsid w:val="00B41403"/>
    <w:rsid w:val="00B43394"/>
    <w:rsid w:val="00B4361D"/>
    <w:rsid w:val="00B44FBD"/>
    <w:rsid w:val="00B50747"/>
    <w:rsid w:val="00B526FE"/>
    <w:rsid w:val="00B54E41"/>
    <w:rsid w:val="00B5538E"/>
    <w:rsid w:val="00B5553E"/>
    <w:rsid w:val="00B566AC"/>
    <w:rsid w:val="00B614E7"/>
    <w:rsid w:val="00B63025"/>
    <w:rsid w:val="00B64ED8"/>
    <w:rsid w:val="00B72898"/>
    <w:rsid w:val="00B8048A"/>
    <w:rsid w:val="00B83126"/>
    <w:rsid w:val="00B83231"/>
    <w:rsid w:val="00B83BC9"/>
    <w:rsid w:val="00B85565"/>
    <w:rsid w:val="00B85DBC"/>
    <w:rsid w:val="00B87CC0"/>
    <w:rsid w:val="00B92C8B"/>
    <w:rsid w:val="00B9386D"/>
    <w:rsid w:val="00B9483B"/>
    <w:rsid w:val="00B95B17"/>
    <w:rsid w:val="00B968A2"/>
    <w:rsid w:val="00BA0052"/>
    <w:rsid w:val="00BA12E9"/>
    <w:rsid w:val="00BA1E71"/>
    <w:rsid w:val="00BA3B23"/>
    <w:rsid w:val="00BA3C00"/>
    <w:rsid w:val="00BA534E"/>
    <w:rsid w:val="00BA5712"/>
    <w:rsid w:val="00BA6951"/>
    <w:rsid w:val="00BA7789"/>
    <w:rsid w:val="00BB1B1C"/>
    <w:rsid w:val="00BB26E5"/>
    <w:rsid w:val="00BB388D"/>
    <w:rsid w:val="00BB74BE"/>
    <w:rsid w:val="00BC3666"/>
    <w:rsid w:val="00BC4FAB"/>
    <w:rsid w:val="00BC4FBC"/>
    <w:rsid w:val="00BC55BE"/>
    <w:rsid w:val="00BC7299"/>
    <w:rsid w:val="00BC7367"/>
    <w:rsid w:val="00BD1221"/>
    <w:rsid w:val="00BD1FE0"/>
    <w:rsid w:val="00BD2414"/>
    <w:rsid w:val="00BD2A4E"/>
    <w:rsid w:val="00BD5C61"/>
    <w:rsid w:val="00BD68A1"/>
    <w:rsid w:val="00BE0660"/>
    <w:rsid w:val="00BE0A16"/>
    <w:rsid w:val="00BE14C6"/>
    <w:rsid w:val="00BE38C4"/>
    <w:rsid w:val="00BE3CB1"/>
    <w:rsid w:val="00BE4329"/>
    <w:rsid w:val="00BE5277"/>
    <w:rsid w:val="00BF00BD"/>
    <w:rsid w:val="00BF5ABA"/>
    <w:rsid w:val="00BF5D7F"/>
    <w:rsid w:val="00BF7259"/>
    <w:rsid w:val="00C001FF"/>
    <w:rsid w:val="00C00263"/>
    <w:rsid w:val="00C009CF"/>
    <w:rsid w:val="00C046B0"/>
    <w:rsid w:val="00C07B91"/>
    <w:rsid w:val="00C10129"/>
    <w:rsid w:val="00C11FDD"/>
    <w:rsid w:val="00C161B5"/>
    <w:rsid w:val="00C16D44"/>
    <w:rsid w:val="00C23369"/>
    <w:rsid w:val="00C24C84"/>
    <w:rsid w:val="00C26FA0"/>
    <w:rsid w:val="00C2714B"/>
    <w:rsid w:val="00C27456"/>
    <w:rsid w:val="00C27EC9"/>
    <w:rsid w:val="00C30886"/>
    <w:rsid w:val="00C31498"/>
    <w:rsid w:val="00C3185A"/>
    <w:rsid w:val="00C32440"/>
    <w:rsid w:val="00C3244F"/>
    <w:rsid w:val="00C3248A"/>
    <w:rsid w:val="00C32F8F"/>
    <w:rsid w:val="00C3303B"/>
    <w:rsid w:val="00C355FC"/>
    <w:rsid w:val="00C36EAD"/>
    <w:rsid w:val="00C37527"/>
    <w:rsid w:val="00C44BE2"/>
    <w:rsid w:val="00C4643D"/>
    <w:rsid w:val="00C51399"/>
    <w:rsid w:val="00C51BE1"/>
    <w:rsid w:val="00C52436"/>
    <w:rsid w:val="00C52F31"/>
    <w:rsid w:val="00C561E9"/>
    <w:rsid w:val="00C57DA7"/>
    <w:rsid w:val="00C610C8"/>
    <w:rsid w:val="00C6196A"/>
    <w:rsid w:val="00C62161"/>
    <w:rsid w:val="00C643B5"/>
    <w:rsid w:val="00C6467C"/>
    <w:rsid w:val="00C656B0"/>
    <w:rsid w:val="00C66611"/>
    <w:rsid w:val="00C6769E"/>
    <w:rsid w:val="00C721A5"/>
    <w:rsid w:val="00C72371"/>
    <w:rsid w:val="00C72C9D"/>
    <w:rsid w:val="00C7423C"/>
    <w:rsid w:val="00C751F6"/>
    <w:rsid w:val="00C76519"/>
    <w:rsid w:val="00C76BDC"/>
    <w:rsid w:val="00C77975"/>
    <w:rsid w:val="00C80DF9"/>
    <w:rsid w:val="00C82C1A"/>
    <w:rsid w:val="00C8407F"/>
    <w:rsid w:val="00C8428E"/>
    <w:rsid w:val="00C85324"/>
    <w:rsid w:val="00C87D31"/>
    <w:rsid w:val="00C9015B"/>
    <w:rsid w:val="00C91A5F"/>
    <w:rsid w:val="00C937D6"/>
    <w:rsid w:val="00C95D66"/>
    <w:rsid w:val="00C9639F"/>
    <w:rsid w:val="00CA2DAF"/>
    <w:rsid w:val="00CA2F84"/>
    <w:rsid w:val="00CA4CE5"/>
    <w:rsid w:val="00CA562A"/>
    <w:rsid w:val="00CA6F55"/>
    <w:rsid w:val="00CA7002"/>
    <w:rsid w:val="00CA7200"/>
    <w:rsid w:val="00CB01EC"/>
    <w:rsid w:val="00CB1BFF"/>
    <w:rsid w:val="00CB3436"/>
    <w:rsid w:val="00CB5587"/>
    <w:rsid w:val="00CB59A2"/>
    <w:rsid w:val="00CC0BE3"/>
    <w:rsid w:val="00CC17B1"/>
    <w:rsid w:val="00CC37B2"/>
    <w:rsid w:val="00CC621C"/>
    <w:rsid w:val="00CC791B"/>
    <w:rsid w:val="00CD280E"/>
    <w:rsid w:val="00CD4275"/>
    <w:rsid w:val="00CD4C5D"/>
    <w:rsid w:val="00CE39FA"/>
    <w:rsid w:val="00CE3A7D"/>
    <w:rsid w:val="00CF05B8"/>
    <w:rsid w:val="00CF35E0"/>
    <w:rsid w:val="00CF3D0C"/>
    <w:rsid w:val="00CF51CB"/>
    <w:rsid w:val="00D0138A"/>
    <w:rsid w:val="00D06836"/>
    <w:rsid w:val="00D07490"/>
    <w:rsid w:val="00D102C0"/>
    <w:rsid w:val="00D129F6"/>
    <w:rsid w:val="00D13706"/>
    <w:rsid w:val="00D141C8"/>
    <w:rsid w:val="00D14DF6"/>
    <w:rsid w:val="00D17555"/>
    <w:rsid w:val="00D2105E"/>
    <w:rsid w:val="00D22B78"/>
    <w:rsid w:val="00D248ED"/>
    <w:rsid w:val="00D24977"/>
    <w:rsid w:val="00D24DE7"/>
    <w:rsid w:val="00D274D5"/>
    <w:rsid w:val="00D30F14"/>
    <w:rsid w:val="00D32D21"/>
    <w:rsid w:val="00D33514"/>
    <w:rsid w:val="00D33BE4"/>
    <w:rsid w:val="00D34F6B"/>
    <w:rsid w:val="00D378E3"/>
    <w:rsid w:val="00D37F01"/>
    <w:rsid w:val="00D43481"/>
    <w:rsid w:val="00D47A89"/>
    <w:rsid w:val="00D53844"/>
    <w:rsid w:val="00D53B9D"/>
    <w:rsid w:val="00D54152"/>
    <w:rsid w:val="00D5485D"/>
    <w:rsid w:val="00D550C0"/>
    <w:rsid w:val="00D555E9"/>
    <w:rsid w:val="00D55EB5"/>
    <w:rsid w:val="00D56372"/>
    <w:rsid w:val="00D573FC"/>
    <w:rsid w:val="00D60399"/>
    <w:rsid w:val="00D61F0B"/>
    <w:rsid w:val="00D629BF"/>
    <w:rsid w:val="00D649F3"/>
    <w:rsid w:val="00D64D2F"/>
    <w:rsid w:val="00D65B4B"/>
    <w:rsid w:val="00D66E0B"/>
    <w:rsid w:val="00D724E1"/>
    <w:rsid w:val="00D72BED"/>
    <w:rsid w:val="00D73269"/>
    <w:rsid w:val="00D7373E"/>
    <w:rsid w:val="00D7423E"/>
    <w:rsid w:val="00D74CF1"/>
    <w:rsid w:val="00D750F3"/>
    <w:rsid w:val="00D7599D"/>
    <w:rsid w:val="00D75F9F"/>
    <w:rsid w:val="00D77340"/>
    <w:rsid w:val="00D77F42"/>
    <w:rsid w:val="00D8185F"/>
    <w:rsid w:val="00D85387"/>
    <w:rsid w:val="00D855AA"/>
    <w:rsid w:val="00D85A25"/>
    <w:rsid w:val="00D8702F"/>
    <w:rsid w:val="00D92EAF"/>
    <w:rsid w:val="00D95C41"/>
    <w:rsid w:val="00D9643D"/>
    <w:rsid w:val="00D964F1"/>
    <w:rsid w:val="00D972C1"/>
    <w:rsid w:val="00D97803"/>
    <w:rsid w:val="00D9796A"/>
    <w:rsid w:val="00DA1406"/>
    <w:rsid w:val="00DA2D13"/>
    <w:rsid w:val="00DA7A72"/>
    <w:rsid w:val="00DA7B97"/>
    <w:rsid w:val="00DB4F6D"/>
    <w:rsid w:val="00DB548E"/>
    <w:rsid w:val="00DB6D73"/>
    <w:rsid w:val="00DB786A"/>
    <w:rsid w:val="00DC249E"/>
    <w:rsid w:val="00DC25E6"/>
    <w:rsid w:val="00DC2AAE"/>
    <w:rsid w:val="00DC2B76"/>
    <w:rsid w:val="00DC3D1F"/>
    <w:rsid w:val="00DC6EE7"/>
    <w:rsid w:val="00DC7631"/>
    <w:rsid w:val="00DD016D"/>
    <w:rsid w:val="00DD051B"/>
    <w:rsid w:val="00DD0B04"/>
    <w:rsid w:val="00DD21CC"/>
    <w:rsid w:val="00DD3516"/>
    <w:rsid w:val="00DD4132"/>
    <w:rsid w:val="00DD44BF"/>
    <w:rsid w:val="00DD5287"/>
    <w:rsid w:val="00DD6734"/>
    <w:rsid w:val="00DD6821"/>
    <w:rsid w:val="00DE0334"/>
    <w:rsid w:val="00DE2A8E"/>
    <w:rsid w:val="00DE324A"/>
    <w:rsid w:val="00DE3FDB"/>
    <w:rsid w:val="00DE4F02"/>
    <w:rsid w:val="00DE523D"/>
    <w:rsid w:val="00DE6FD4"/>
    <w:rsid w:val="00DE73A6"/>
    <w:rsid w:val="00DF28FB"/>
    <w:rsid w:val="00DF5F86"/>
    <w:rsid w:val="00DF7A2E"/>
    <w:rsid w:val="00E0035E"/>
    <w:rsid w:val="00E003F8"/>
    <w:rsid w:val="00E014F4"/>
    <w:rsid w:val="00E0210B"/>
    <w:rsid w:val="00E03B69"/>
    <w:rsid w:val="00E03C44"/>
    <w:rsid w:val="00E04C23"/>
    <w:rsid w:val="00E055B2"/>
    <w:rsid w:val="00E05B14"/>
    <w:rsid w:val="00E104A7"/>
    <w:rsid w:val="00E10A7B"/>
    <w:rsid w:val="00E12F1F"/>
    <w:rsid w:val="00E13353"/>
    <w:rsid w:val="00E137A7"/>
    <w:rsid w:val="00E13B38"/>
    <w:rsid w:val="00E14ED0"/>
    <w:rsid w:val="00E16C64"/>
    <w:rsid w:val="00E20E12"/>
    <w:rsid w:val="00E235F9"/>
    <w:rsid w:val="00E244B1"/>
    <w:rsid w:val="00E24B9B"/>
    <w:rsid w:val="00E3064D"/>
    <w:rsid w:val="00E32394"/>
    <w:rsid w:val="00E335E3"/>
    <w:rsid w:val="00E3641A"/>
    <w:rsid w:val="00E371B8"/>
    <w:rsid w:val="00E40751"/>
    <w:rsid w:val="00E40D1B"/>
    <w:rsid w:val="00E427D0"/>
    <w:rsid w:val="00E42DAA"/>
    <w:rsid w:val="00E42F30"/>
    <w:rsid w:val="00E430D7"/>
    <w:rsid w:val="00E43C21"/>
    <w:rsid w:val="00E44E1E"/>
    <w:rsid w:val="00E45600"/>
    <w:rsid w:val="00E46A53"/>
    <w:rsid w:val="00E46CE8"/>
    <w:rsid w:val="00E46CE9"/>
    <w:rsid w:val="00E50510"/>
    <w:rsid w:val="00E54090"/>
    <w:rsid w:val="00E54A15"/>
    <w:rsid w:val="00E5750F"/>
    <w:rsid w:val="00E62B92"/>
    <w:rsid w:val="00E62BEC"/>
    <w:rsid w:val="00E6526A"/>
    <w:rsid w:val="00E6624F"/>
    <w:rsid w:val="00E75978"/>
    <w:rsid w:val="00E75CA9"/>
    <w:rsid w:val="00E767E2"/>
    <w:rsid w:val="00E76B4A"/>
    <w:rsid w:val="00E827DD"/>
    <w:rsid w:val="00E8286F"/>
    <w:rsid w:val="00E833E8"/>
    <w:rsid w:val="00E8344C"/>
    <w:rsid w:val="00E836CB"/>
    <w:rsid w:val="00E83761"/>
    <w:rsid w:val="00E846CE"/>
    <w:rsid w:val="00E84E6A"/>
    <w:rsid w:val="00E862CF"/>
    <w:rsid w:val="00E87E33"/>
    <w:rsid w:val="00E97BC2"/>
    <w:rsid w:val="00EA29BA"/>
    <w:rsid w:val="00EA53A9"/>
    <w:rsid w:val="00EB1A3D"/>
    <w:rsid w:val="00EB1CCD"/>
    <w:rsid w:val="00EB1D9E"/>
    <w:rsid w:val="00EB465E"/>
    <w:rsid w:val="00EB6E63"/>
    <w:rsid w:val="00EB7D81"/>
    <w:rsid w:val="00EC17BF"/>
    <w:rsid w:val="00EC19F7"/>
    <w:rsid w:val="00EC3739"/>
    <w:rsid w:val="00EC37DF"/>
    <w:rsid w:val="00EC5403"/>
    <w:rsid w:val="00EC6A51"/>
    <w:rsid w:val="00EC7AB4"/>
    <w:rsid w:val="00ED04AD"/>
    <w:rsid w:val="00ED7595"/>
    <w:rsid w:val="00EE00CD"/>
    <w:rsid w:val="00EE0141"/>
    <w:rsid w:val="00EE103C"/>
    <w:rsid w:val="00EE1569"/>
    <w:rsid w:val="00EE19E9"/>
    <w:rsid w:val="00EE1A52"/>
    <w:rsid w:val="00EE2647"/>
    <w:rsid w:val="00EE32D5"/>
    <w:rsid w:val="00EE6387"/>
    <w:rsid w:val="00EE716C"/>
    <w:rsid w:val="00EE7D13"/>
    <w:rsid w:val="00EF0D50"/>
    <w:rsid w:val="00EF1F7B"/>
    <w:rsid w:val="00EF2168"/>
    <w:rsid w:val="00EF2E14"/>
    <w:rsid w:val="00EF51BA"/>
    <w:rsid w:val="00EF64EA"/>
    <w:rsid w:val="00F00D46"/>
    <w:rsid w:val="00F00F72"/>
    <w:rsid w:val="00F0256A"/>
    <w:rsid w:val="00F04BFF"/>
    <w:rsid w:val="00F05A91"/>
    <w:rsid w:val="00F100CD"/>
    <w:rsid w:val="00F11C2B"/>
    <w:rsid w:val="00F11F8A"/>
    <w:rsid w:val="00F12001"/>
    <w:rsid w:val="00F12429"/>
    <w:rsid w:val="00F1559F"/>
    <w:rsid w:val="00F16FEF"/>
    <w:rsid w:val="00F17429"/>
    <w:rsid w:val="00F20A22"/>
    <w:rsid w:val="00F21C0D"/>
    <w:rsid w:val="00F24533"/>
    <w:rsid w:val="00F26027"/>
    <w:rsid w:val="00F26E7E"/>
    <w:rsid w:val="00F30539"/>
    <w:rsid w:val="00F3097B"/>
    <w:rsid w:val="00F32013"/>
    <w:rsid w:val="00F331A8"/>
    <w:rsid w:val="00F34DCC"/>
    <w:rsid w:val="00F35C49"/>
    <w:rsid w:val="00F35FAC"/>
    <w:rsid w:val="00F4085E"/>
    <w:rsid w:val="00F41D17"/>
    <w:rsid w:val="00F42F85"/>
    <w:rsid w:val="00F434D5"/>
    <w:rsid w:val="00F43BAF"/>
    <w:rsid w:val="00F45012"/>
    <w:rsid w:val="00F466DD"/>
    <w:rsid w:val="00F4727E"/>
    <w:rsid w:val="00F50747"/>
    <w:rsid w:val="00F50EED"/>
    <w:rsid w:val="00F52662"/>
    <w:rsid w:val="00F533B8"/>
    <w:rsid w:val="00F539FD"/>
    <w:rsid w:val="00F53C76"/>
    <w:rsid w:val="00F5471B"/>
    <w:rsid w:val="00F54782"/>
    <w:rsid w:val="00F54A62"/>
    <w:rsid w:val="00F56734"/>
    <w:rsid w:val="00F56C2F"/>
    <w:rsid w:val="00F60C6B"/>
    <w:rsid w:val="00F62588"/>
    <w:rsid w:val="00F6344B"/>
    <w:rsid w:val="00F64411"/>
    <w:rsid w:val="00F7211E"/>
    <w:rsid w:val="00F72677"/>
    <w:rsid w:val="00F731BB"/>
    <w:rsid w:val="00F73343"/>
    <w:rsid w:val="00F73609"/>
    <w:rsid w:val="00F74E6C"/>
    <w:rsid w:val="00F75190"/>
    <w:rsid w:val="00F80342"/>
    <w:rsid w:val="00F80458"/>
    <w:rsid w:val="00F8168E"/>
    <w:rsid w:val="00F82C46"/>
    <w:rsid w:val="00F838F5"/>
    <w:rsid w:val="00F85A33"/>
    <w:rsid w:val="00F90502"/>
    <w:rsid w:val="00F91011"/>
    <w:rsid w:val="00F94225"/>
    <w:rsid w:val="00F95F57"/>
    <w:rsid w:val="00F9742A"/>
    <w:rsid w:val="00F979C9"/>
    <w:rsid w:val="00FA1DC1"/>
    <w:rsid w:val="00FA3582"/>
    <w:rsid w:val="00FA4DD4"/>
    <w:rsid w:val="00FA4E6A"/>
    <w:rsid w:val="00FA4FBC"/>
    <w:rsid w:val="00FA7129"/>
    <w:rsid w:val="00FA7198"/>
    <w:rsid w:val="00FB00C8"/>
    <w:rsid w:val="00FB254C"/>
    <w:rsid w:val="00FB2D00"/>
    <w:rsid w:val="00FC1DBA"/>
    <w:rsid w:val="00FC23F4"/>
    <w:rsid w:val="00FC2705"/>
    <w:rsid w:val="00FC3E0A"/>
    <w:rsid w:val="00FC4406"/>
    <w:rsid w:val="00FC56D6"/>
    <w:rsid w:val="00FC5724"/>
    <w:rsid w:val="00FC7B6E"/>
    <w:rsid w:val="00FC7C37"/>
    <w:rsid w:val="00FD081C"/>
    <w:rsid w:val="00FD3312"/>
    <w:rsid w:val="00FD427F"/>
    <w:rsid w:val="00FD476A"/>
    <w:rsid w:val="00FD48EB"/>
    <w:rsid w:val="00FD7C2B"/>
    <w:rsid w:val="00FE1593"/>
    <w:rsid w:val="00FE45E6"/>
    <w:rsid w:val="00FF22C2"/>
    <w:rsid w:val="00FF2939"/>
    <w:rsid w:val="00FF31DC"/>
    <w:rsid w:val="00FF5080"/>
    <w:rsid w:val="035C7400"/>
    <w:rsid w:val="04654848"/>
    <w:rsid w:val="0D3C5EDA"/>
    <w:rsid w:val="0E7E3E33"/>
    <w:rsid w:val="129117F0"/>
    <w:rsid w:val="164C5177"/>
    <w:rsid w:val="1B571712"/>
    <w:rsid w:val="22890142"/>
    <w:rsid w:val="25600337"/>
    <w:rsid w:val="2FA06CBB"/>
    <w:rsid w:val="3283448B"/>
    <w:rsid w:val="35930135"/>
    <w:rsid w:val="42554F47"/>
    <w:rsid w:val="441C5213"/>
    <w:rsid w:val="4D754219"/>
    <w:rsid w:val="4EEE524A"/>
    <w:rsid w:val="53472579"/>
    <w:rsid w:val="542B2140"/>
    <w:rsid w:val="576C10E8"/>
    <w:rsid w:val="5A596966"/>
    <w:rsid w:val="5D175FB6"/>
    <w:rsid w:val="604F1B81"/>
    <w:rsid w:val="611C42B6"/>
    <w:rsid w:val="6725019F"/>
    <w:rsid w:val="715765B2"/>
    <w:rsid w:val="72196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3727E3"/>
  <w15:docId w15:val="{B42631E0-9F52-4D41-ADA6-3ADB9E408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="等线 Light" w:eastAsia="等线 Light" w:hAnsi="等线 Light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Times New Roman" w:hAnsi="Times New Roman" w:cs="Times New Roman"/>
      <w:kern w:val="0"/>
      <w:sz w:val="18"/>
      <w:szCs w:val="18"/>
    </w:rPr>
  </w:style>
  <w:style w:type="character" w:styleId="a5">
    <w:name w:val="annotation reference"/>
    <w:uiPriority w:val="99"/>
    <w:semiHidden/>
    <w:unhideWhenUsed/>
    <w:qFormat/>
    <w:rPr>
      <w:sz w:val="21"/>
      <w:szCs w:val="21"/>
    </w:rPr>
  </w:style>
  <w:style w:type="paragraph" w:styleId="a6">
    <w:name w:val="annotation text"/>
    <w:basedOn w:val="a"/>
    <w:link w:val="a7"/>
    <w:qFormat/>
    <w:pPr>
      <w:jc w:val="left"/>
    </w:pPr>
  </w:style>
  <w:style w:type="paragraph" w:styleId="a8">
    <w:name w:val="annotation subject"/>
    <w:basedOn w:val="a6"/>
    <w:next w:val="a6"/>
    <w:link w:val="a9"/>
    <w:uiPriority w:val="99"/>
    <w:semiHidden/>
    <w:unhideWhenUsed/>
    <w:qFormat/>
    <w:rPr>
      <w:b/>
      <w:bCs/>
    </w:rPr>
  </w:style>
  <w:style w:type="paragraph" w:styleId="aa">
    <w:name w:val="Date"/>
    <w:basedOn w:val="a"/>
    <w:next w:val="a"/>
    <w:link w:val="ab"/>
    <w:uiPriority w:val="99"/>
    <w:unhideWhenUsed/>
    <w:qFormat/>
    <w:pPr>
      <w:ind w:leftChars="2500" w:left="100"/>
    </w:pPr>
    <w:rPr>
      <w:rFonts w:cs="Times New Roman"/>
    </w:rPr>
  </w:style>
  <w:style w:type="paragraph" w:styleId="ac">
    <w:name w:val="footer"/>
    <w:basedOn w:val="a"/>
    <w:link w:val="ad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ae">
    <w:name w:val="header"/>
    <w:basedOn w:val="a"/>
    <w:link w:val="af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character" w:styleId="af0">
    <w:name w:val="Hyperlink"/>
    <w:uiPriority w:val="99"/>
    <w:unhideWhenUsed/>
    <w:qFormat/>
    <w:rPr>
      <w:color w:val="0000FF"/>
      <w:u w:val="single"/>
    </w:rPr>
  </w:style>
  <w:style w:type="paragraph" w:styleId="af1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f2">
    <w:name w:val="Table Grid"/>
    <w:basedOn w:val="a1"/>
    <w:uiPriority w:val="39"/>
    <w:qFormat/>
    <w:rPr>
      <w:rFonts w:ascii="等线" w:eastAsia="等线" w:hAnsi="等线"/>
      <w:kern w:val="2"/>
      <w:sz w:val="21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Title"/>
    <w:basedOn w:val="a"/>
    <w:next w:val="a"/>
    <w:link w:val="af4"/>
    <w:uiPriority w:val="10"/>
    <w:qFormat/>
    <w:pPr>
      <w:spacing w:before="240" w:after="60"/>
      <w:jc w:val="center"/>
      <w:outlineLvl w:val="0"/>
    </w:pPr>
    <w:rPr>
      <w:rFonts w:ascii="等线 Light" w:eastAsia="等线 Light" w:hAnsi="等线 Light" w:cs="Times New Roman"/>
      <w:b/>
      <w:bCs/>
      <w:sz w:val="32"/>
      <w:szCs w:val="32"/>
    </w:rPr>
  </w:style>
  <w:style w:type="character" w:customStyle="1" w:styleId="ttag">
    <w:name w:val="t_tag"/>
    <w:basedOn w:val="a0"/>
    <w:qFormat/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d">
    <w:name w:val="页脚 字符"/>
    <w:link w:val="ac"/>
    <w:qFormat/>
    <w:rPr>
      <w:sz w:val="18"/>
      <w:szCs w:val="18"/>
    </w:rPr>
  </w:style>
  <w:style w:type="character" w:customStyle="1" w:styleId="11">
    <w:name w:val="未处理的提及1"/>
    <w:uiPriority w:val="99"/>
    <w:unhideWhenUsed/>
    <w:qFormat/>
    <w:rPr>
      <w:color w:val="605E5C"/>
      <w:shd w:val="clear" w:color="auto" w:fill="E1DFDD"/>
    </w:rPr>
  </w:style>
  <w:style w:type="character" w:customStyle="1" w:styleId="af">
    <w:name w:val="页眉 字符"/>
    <w:link w:val="ae"/>
    <w:qFormat/>
    <w:rPr>
      <w:sz w:val="18"/>
      <w:szCs w:val="18"/>
    </w:rPr>
  </w:style>
  <w:style w:type="character" w:customStyle="1" w:styleId="ab">
    <w:name w:val="日期 字符"/>
    <w:link w:val="aa"/>
    <w:uiPriority w:val="99"/>
    <w:semiHidden/>
    <w:qFormat/>
    <w:rPr>
      <w:rFonts w:ascii="Calibri" w:hAnsi="Calibri" w:cs="黑体"/>
      <w:kern w:val="2"/>
      <w:sz w:val="21"/>
      <w:szCs w:val="22"/>
    </w:rPr>
  </w:style>
  <w:style w:type="paragraph" w:customStyle="1" w:styleId="ListParagraph1">
    <w:name w:val="List Paragraph1"/>
    <w:basedOn w:val="a"/>
    <w:qFormat/>
    <w:pPr>
      <w:ind w:firstLineChars="200" w:firstLine="420"/>
    </w:pPr>
  </w:style>
  <w:style w:type="character" w:customStyle="1" w:styleId="af4">
    <w:name w:val="标题 字符"/>
    <w:link w:val="af3"/>
    <w:uiPriority w:val="10"/>
    <w:qFormat/>
    <w:rPr>
      <w:rFonts w:ascii="等线 Light" w:eastAsia="等线 Light" w:hAnsi="等线 Light"/>
      <w:b/>
      <w:bCs/>
      <w:kern w:val="2"/>
      <w:sz w:val="32"/>
      <w:szCs w:val="32"/>
    </w:rPr>
  </w:style>
  <w:style w:type="character" w:customStyle="1" w:styleId="10">
    <w:name w:val="标题 1 字符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a7">
    <w:name w:val="批注文字 字符"/>
    <w:link w:val="a6"/>
    <w:qFormat/>
    <w:rPr>
      <w:rFonts w:ascii="Calibri" w:hAnsi="Calibri" w:cs="黑体"/>
      <w:kern w:val="2"/>
      <w:sz w:val="21"/>
      <w:szCs w:val="22"/>
    </w:rPr>
  </w:style>
  <w:style w:type="character" w:customStyle="1" w:styleId="a9">
    <w:name w:val="批注主题 字符"/>
    <w:link w:val="a8"/>
    <w:uiPriority w:val="99"/>
    <w:semiHidden/>
    <w:qFormat/>
    <w:rPr>
      <w:rFonts w:ascii="Calibri" w:hAnsi="Calibri" w:cs="黑体"/>
      <w:b/>
      <w:bCs/>
      <w:kern w:val="2"/>
      <w:sz w:val="21"/>
      <w:szCs w:val="22"/>
    </w:rPr>
  </w:style>
  <w:style w:type="character" w:customStyle="1" w:styleId="40">
    <w:name w:val="标题 4 字符"/>
    <w:link w:val="4"/>
    <w:uiPriority w:val="9"/>
    <w:semiHidden/>
    <w:qFormat/>
    <w:rPr>
      <w:rFonts w:ascii="等线 Light" w:eastAsia="等线 Light" w:hAnsi="等线 Light" w:cs="Times New Roman"/>
      <w:b/>
      <w:bCs/>
      <w:kern w:val="2"/>
      <w:sz w:val="28"/>
      <w:szCs w:val="28"/>
    </w:rPr>
  </w:style>
  <w:style w:type="paragraph" w:customStyle="1" w:styleId="12">
    <w:name w:val="修订1"/>
    <w:hidden/>
    <w:uiPriority w:val="99"/>
    <w:unhideWhenUsed/>
    <w:qFormat/>
    <w:rPr>
      <w:rFonts w:ascii="Calibri" w:hAnsi="Calibri" w:cs="黑体"/>
      <w:kern w:val="2"/>
      <w:sz w:val="21"/>
      <w:szCs w:val="22"/>
    </w:rPr>
  </w:style>
  <w:style w:type="character" w:styleId="af5">
    <w:name w:val="Unresolved Mention"/>
    <w:basedOn w:val="a0"/>
    <w:uiPriority w:val="99"/>
    <w:rsid w:val="00EE19E9"/>
    <w:rPr>
      <w:color w:val="605E5C"/>
      <w:shd w:val="clear" w:color="auto" w:fill="E1DFDD"/>
    </w:rPr>
  </w:style>
  <w:style w:type="character" w:styleId="af6">
    <w:name w:val="Strong"/>
    <w:basedOn w:val="a0"/>
    <w:uiPriority w:val="22"/>
    <w:qFormat/>
    <w:rsid w:val="001832E4"/>
    <w:rPr>
      <w:b/>
      <w:bCs/>
    </w:rPr>
  </w:style>
  <w:style w:type="character" w:styleId="af7">
    <w:name w:val="Emphasis"/>
    <w:basedOn w:val="a0"/>
    <w:uiPriority w:val="20"/>
    <w:qFormat/>
    <w:rsid w:val="0042719A"/>
    <w:rPr>
      <w:i/>
      <w:iCs/>
    </w:rPr>
  </w:style>
  <w:style w:type="paragraph" w:styleId="af8">
    <w:name w:val="List Paragraph"/>
    <w:basedOn w:val="a"/>
    <w:uiPriority w:val="99"/>
    <w:rsid w:val="00D97803"/>
    <w:pPr>
      <w:ind w:firstLineChars="200" w:firstLine="420"/>
    </w:pPr>
  </w:style>
  <w:style w:type="paragraph" w:styleId="af9">
    <w:name w:val="Revision"/>
    <w:hidden/>
    <w:uiPriority w:val="99"/>
    <w:semiHidden/>
    <w:rsid w:val="00DF28FB"/>
    <w:rPr>
      <w:rFonts w:ascii="Calibri" w:hAnsi="Calibri" w:cs="黑体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808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plsn.com/featured/featured-slider/the-20th-annual-parnelli-awards-a-brief-recap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roe@roevisual.com" TargetMode="External"/><Relationship Id="rId1" Type="http://schemas.openxmlformats.org/officeDocument/2006/relationships/hyperlink" Target="mailto:roe@roevisua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77CD0D28-0940-FB4C-95E6-B883E584CBB8}">
  <we:reference id="wa200001011" version="1.2.0.0" store="en-GB" storeType="OMEX"/>
  <we:alternateReferences>
    <we:reference id="WA200001011" version="1.2.0.0" store="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7F09562B-B8CE-C847-9F22-8912694A09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微软用户</vt:lpstr>
    </vt:vector>
  </TitlesOfParts>
  <Company>湘慧科技</Company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微软用户</dc:title>
  <dc:creator>微软用户</dc:creator>
  <cp:lastModifiedBy>Cecilia</cp:lastModifiedBy>
  <cp:revision>4</cp:revision>
  <cp:lastPrinted>2021-06-08T08:08:00Z</cp:lastPrinted>
  <dcterms:created xsi:type="dcterms:W3CDTF">2022-06-17T00:37:00Z</dcterms:created>
  <dcterms:modified xsi:type="dcterms:W3CDTF">2022-06-17T01:41:00Z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1033-11.2.0.10443</vt:lpwstr>
  </property>
  <property fmtid="{D5CDD505-2E9C-101B-9397-08002B2CF9AE}" pid="3" name="grammarly_documentId">
    <vt:lpwstr>documentId_7894</vt:lpwstr>
  </property>
  <property fmtid="{D5CDD505-2E9C-101B-9397-08002B2CF9AE}" pid="4" name="grammarly_documentContext">
    <vt:lpwstr>{"goals":[],"domain":"general","emotions":[],"dialect":"british"}</vt:lpwstr>
  </property>
  <property fmtid="{D5CDD505-2E9C-101B-9397-08002B2CF9AE}" pid="5" name="ICV">
    <vt:lpwstr>DAD65B27F12E414EA526C1B7C3CA4DE5</vt:lpwstr>
  </property>
</Properties>
</file>